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5067D" w:rsidRDefault="000A4A1C" w:rsidP="00F70876">
      <w:pPr>
        <w:spacing w:after="0" w:line="240" w:lineRule="auto"/>
        <w:rPr>
          <w:rFonts w:asciiTheme="minorHAnsi" w:hAnsiTheme="minorHAnsi"/>
          <w:lang w:val="fr-BE"/>
        </w:rPr>
      </w:pPr>
    </w:p>
    <w:p w14:paraId="74A426DB" w14:textId="77777777" w:rsidR="0034452E" w:rsidRPr="0005067D" w:rsidRDefault="0034452E" w:rsidP="000D4459">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sz w:val="4"/>
          <w:szCs w:val="4"/>
          <w:u w:val="single"/>
        </w:rPr>
      </w:pPr>
    </w:p>
    <w:p w14:paraId="5DF3260C" w14:textId="07E81912" w:rsidR="001814D5" w:rsidRPr="0005067D" w:rsidRDefault="008F64CA" w:rsidP="000D4459">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szCs w:val="28"/>
          <w:u w:val="single"/>
        </w:rPr>
      </w:pPr>
      <w:r w:rsidRPr="0005067D">
        <w:rPr>
          <w:rFonts w:asciiTheme="minorHAnsi" w:hAnsiTheme="minorHAnsi" w:cs="Open Sans"/>
          <w:b/>
          <w:szCs w:val="28"/>
          <w:u w:val="single"/>
        </w:rPr>
        <w:t>VERPFLICHTUNGS</w:t>
      </w:r>
      <w:r w:rsidR="001814D5" w:rsidRPr="0005067D">
        <w:rPr>
          <w:rFonts w:asciiTheme="minorHAnsi" w:hAnsiTheme="minorHAnsi" w:cs="Open Sans"/>
          <w:b/>
          <w:szCs w:val="28"/>
          <w:u w:val="single"/>
        </w:rPr>
        <w:t xml:space="preserve">BESCHEINIGUNG </w:t>
      </w:r>
    </w:p>
    <w:p w14:paraId="407CB21C" w14:textId="6F45F8E4" w:rsidR="001814D5" w:rsidRPr="0005067D" w:rsidRDefault="008F64CA" w:rsidP="00F70876">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szCs w:val="28"/>
        </w:rPr>
      </w:pPr>
      <w:r w:rsidRPr="0005067D">
        <w:rPr>
          <w:rFonts w:asciiTheme="minorHAnsi" w:hAnsiTheme="minorHAnsi" w:cs="Open Sans"/>
          <w:b/>
          <w:szCs w:val="28"/>
        </w:rPr>
        <w:t xml:space="preserve">ZUR TEILNAHME </w:t>
      </w:r>
      <w:r w:rsidR="001814D5" w:rsidRPr="0005067D">
        <w:rPr>
          <w:rFonts w:asciiTheme="minorHAnsi" w:hAnsiTheme="minorHAnsi" w:cs="Open Sans"/>
          <w:b/>
          <w:szCs w:val="28"/>
        </w:rPr>
        <w:t xml:space="preserve">DES </w:t>
      </w:r>
      <w:r w:rsidR="001814D5" w:rsidRPr="0005067D">
        <w:rPr>
          <w:rFonts w:asciiTheme="minorHAnsi" w:hAnsiTheme="minorHAnsi" w:cs="Open Sans"/>
          <w:b/>
          <w:szCs w:val="28"/>
          <w:u w:val="single"/>
        </w:rPr>
        <w:t>LEADPARTNERS</w:t>
      </w:r>
      <w:r w:rsidR="001814D5" w:rsidRPr="0005067D">
        <w:rPr>
          <w:rFonts w:asciiTheme="minorHAnsi" w:hAnsiTheme="minorHAnsi" w:cs="Open Sans"/>
          <w:b/>
          <w:szCs w:val="28"/>
        </w:rPr>
        <w:t xml:space="preserve"> </w:t>
      </w:r>
    </w:p>
    <w:p w14:paraId="28CF7DBA" w14:textId="7FDB4F1F" w:rsidR="001814D5" w:rsidRPr="000D4459" w:rsidRDefault="000E2FCB"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rPr>
      </w:pPr>
      <w:r w:rsidRPr="00301A14">
        <w:rPr>
          <w:rFonts w:asciiTheme="minorHAnsi" w:hAnsiTheme="minorHAnsi" w:cs="Open Sans"/>
          <w:bCs/>
          <w:sz w:val="20"/>
          <w:szCs w:val="20"/>
        </w:rPr>
        <w:t>an einem</w:t>
      </w:r>
      <w:r w:rsidR="00896BAF" w:rsidRPr="000D4459">
        <w:rPr>
          <w:rFonts w:asciiTheme="minorHAnsi" w:hAnsiTheme="minorHAnsi" w:cs="Open Sans"/>
          <w:bCs/>
          <w:sz w:val="20"/>
          <w:szCs w:val="20"/>
        </w:rPr>
        <w:t xml:space="preserve"> Small </w:t>
      </w:r>
      <w:proofErr w:type="spellStart"/>
      <w:r w:rsidR="00896BAF" w:rsidRPr="000D4459">
        <w:rPr>
          <w:rFonts w:asciiTheme="minorHAnsi" w:hAnsiTheme="minorHAnsi" w:cs="Open Sans"/>
          <w:bCs/>
          <w:sz w:val="20"/>
          <w:szCs w:val="20"/>
        </w:rPr>
        <w:t>project</w:t>
      </w:r>
      <w:proofErr w:type="spellEnd"/>
      <w:r w:rsidR="00896BAF" w:rsidRPr="000D4459">
        <w:rPr>
          <w:rFonts w:asciiTheme="minorHAnsi" w:hAnsiTheme="minorHAnsi" w:cs="Open Sans"/>
          <w:bCs/>
          <w:sz w:val="20"/>
          <w:szCs w:val="20"/>
        </w:rPr>
        <w:t xml:space="preserve"> “MAXI“</w:t>
      </w:r>
    </w:p>
    <w:p w14:paraId="3B17014B" w14:textId="6945EA7A" w:rsidR="001814D5" w:rsidRPr="000D4459" w:rsidRDefault="00896BAF"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2F4BB3">
        <w:rPr>
          <w:rFonts w:asciiTheme="minorHAnsi" w:hAnsiTheme="minorHAnsi" w:cs="Open Sans"/>
          <w:bCs/>
          <w:sz w:val="20"/>
          <w:szCs w:val="20"/>
          <w:lang w:val="en-US"/>
        </w:rPr>
        <w:t>Small Project Fund</w:t>
      </w:r>
      <w:r w:rsidR="003F12B5" w:rsidRPr="002F4BB3">
        <w:rPr>
          <w:rFonts w:asciiTheme="minorHAnsi" w:hAnsiTheme="minorHAnsi" w:cs="Open Sans"/>
          <w:bCs/>
          <w:sz w:val="20"/>
          <w:szCs w:val="20"/>
          <w:lang w:val="en-US"/>
        </w:rPr>
        <w:t xml:space="preserve"> </w:t>
      </w:r>
      <w:r w:rsidR="00DE13FA" w:rsidRPr="002F4BB3">
        <w:rPr>
          <w:rFonts w:asciiTheme="minorHAnsi" w:hAnsiTheme="minorHAnsi" w:cs="Open Sans"/>
          <w:bCs/>
          <w:sz w:val="20"/>
          <w:szCs w:val="20"/>
          <w:lang w:val="en-US"/>
        </w:rPr>
        <w:t>“P</w:t>
      </w:r>
      <w:r w:rsidR="00DE13FA" w:rsidRPr="000D4459">
        <w:rPr>
          <w:rFonts w:asciiTheme="minorHAnsi" w:hAnsiTheme="minorHAnsi" w:cs="Open Sans"/>
          <w:bCs/>
          <w:sz w:val="20"/>
          <w:szCs w:val="20"/>
          <w:lang w:val="en-US"/>
        </w:rPr>
        <w:t>eople to people”</w:t>
      </w:r>
      <w:r w:rsidR="001814D5" w:rsidRPr="002F4BB3">
        <w:rPr>
          <w:rFonts w:asciiTheme="minorHAnsi" w:hAnsiTheme="minorHAnsi" w:cs="Open Sans"/>
          <w:bCs/>
          <w:sz w:val="20"/>
          <w:szCs w:val="20"/>
          <w:lang w:val="en-US"/>
        </w:rPr>
        <w:t xml:space="preserve"> </w:t>
      </w:r>
      <w:r w:rsidRPr="002F4BB3">
        <w:rPr>
          <w:rFonts w:asciiTheme="minorHAnsi" w:hAnsiTheme="minorHAnsi" w:cs="Open Sans"/>
          <w:bCs/>
          <w:sz w:val="20"/>
          <w:szCs w:val="20"/>
          <w:lang w:val="en-US"/>
        </w:rPr>
        <w:t>Interreg</w:t>
      </w:r>
      <w:r w:rsidRPr="000D4459">
        <w:rPr>
          <w:rFonts w:asciiTheme="minorHAnsi" w:hAnsiTheme="minorHAnsi" w:cs="Open Sans"/>
          <w:bCs/>
          <w:sz w:val="20"/>
          <w:szCs w:val="20"/>
          <w:lang w:val="en-US"/>
        </w:rPr>
        <w:t xml:space="preserve"> </w:t>
      </w:r>
      <w:r w:rsidR="001814D5" w:rsidRPr="000D4459">
        <w:rPr>
          <w:rFonts w:asciiTheme="minorHAnsi" w:hAnsiTheme="minorHAnsi" w:cs="Open Sans"/>
          <w:bCs/>
          <w:sz w:val="20"/>
          <w:szCs w:val="20"/>
          <w:lang w:val="en-US"/>
        </w:rPr>
        <w:t>M</w:t>
      </w:r>
      <w:r w:rsidR="00B84C0A" w:rsidRPr="000D4459">
        <w:rPr>
          <w:rFonts w:asciiTheme="minorHAnsi" w:hAnsiTheme="minorHAnsi" w:cs="Open Sans"/>
          <w:bCs/>
          <w:sz w:val="20"/>
          <w:szCs w:val="20"/>
          <w:lang w:val="en-US"/>
        </w:rPr>
        <w:t>aas-</w:t>
      </w:r>
      <w:r w:rsidR="001814D5" w:rsidRPr="000D4459">
        <w:rPr>
          <w:rFonts w:asciiTheme="minorHAnsi" w:hAnsiTheme="minorHAnsi" w:cs="Open Sans"/>
          <w:bCs/>
          <w:sz w:val="20"/>
          <w:szCs w:val="20"/>
          <w:lang w:val="en-US"/>
        </w:rPr>
        <w:t>R</w:t>
      </w:r>
      <w:r w:rsidR="00B84C0A" w:rsidRPr="000D4459">
        <w:rPr>
          <w:rFonts w:asciiTheme="minorHAnsi" w:hAnsiTheme="minorHAnsi" w:cs="Open Sans"/>
          <w:bCs/>
          <w:sz w:val="20"/>
          <w:szCs w:val="20"/>
          <w:lang w:val="en-US"/>
        </w:rPr>
        <w:t>hein (NL-BE-DE)</w:t>
      </w:r>
    </w:p>
    <w:p w14:paraId="7C9960FA" w14:textId="77777777" w:rsidR="001814D5" w:rsidRPr="000D4459" w:rsidRDefault="001814D5" w:rsidP="001814D5">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38ADDCA" w14:textId="24F93D6E" w:rsidR="002C421A" w:rsidRDefault="001814D5" w:rsidP="004D02B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Der/die Unterzeichnete (</w:t>
      </w:r>
      <w:r w:rsidRPr="000D4459">
        <w:rPr>
          <w:rFonts w:asciiTheme="minorHAnsi" w:hAnsiTheme="minorHAnsi" w:cs="Open Sans"/>
          <w:i/>
          <w:iCs/>
          <w:sz w:val="22"/>
          <w:szCs w:val="22"/>
          <w:highlight w:val="lightGray"/>
          <w:lang w:val="de-DE"/>
        </w:rPr>
        <w:t>Name + Vorname + Titel</w:t>
      </w:r>
      <w:r w:rsidRPr="000D4459">
        <w:rPr>
          <w:rFonts w:asciiTheme="minorHAnsi" w:hAnsiTheme="minorHAnsi" w:cs="Open Sans"/>
          <w:sz w:val="22"/>
          <w:szCs w:val="22"/>
          <w:lang w:val="de-DE"/>
        </w:rPr>
        <w:t>)</w:t>
      </w:r>
      <w:r w:rsidR="004D02B5">
        <w:rPr>
          <w:rFonts w:asciiTheme="minorHAnsi" w:hAnsiTheme="minorHAnsi" w:cs="Open Sans"/>
          <w:sz w:val="22"/>
          <w:szCs w:val="22"/>
          <w:lang w:val="de-DE"/>
        </w:rPr>
        <w:t xml:space="preserve">, als </w:t>
      </w:r>
      <w:r w:rsidRPr="000D4459">
        <w:rPr>
          <w:rFonts w:asciiTheme="minorHAnsi" w:hAnsiTheme="minorHAnsi" w:cs="Open Sans"/>
          <w:sz w:val="22"/>
          <w:szCs w:val="22"/>
          <w:lang w:val="de-DE"/>
        </w:rPr>
        <w:t xml:space="preserve">gesetzliche(r) Vertreter(in) </w:t>
      </w:r>
    </w:p>
    <w:p w14:paraId="50E18247" w14:textId="39E41CBA" w:rsidR="002C421A" w:rsidRPr="000D4459" w:rsidRDefault="001814D5" w:rsidP="001814D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des/der (</w:t>
      </w:r>
      <w:r w:rsidRPr="000D4459">
        <w:rPr>
          <w:rFonts w:asciiTheme="minorHAnsi" w:hAnsiTheme="minorHAnsi" w:cs="Open Sans"/>
          <w:i/>
          <w:iCs/>
          <w:sz w:val="22"/>
          <w:szCs w:val="22"/>
          <w:highlight w:val="lightGray"/>
          <w:lang w:val="de-DE"/>
        </w:rPr>
        <w:t>Name der Einrichtung</w:t>
      </w:r>
      <w:r w:rsidRPr="000D4459">
        <w:rPr>
          <w:rFonts w:asciiTheme="minorHAnsi" w:hAnsiTheme="minorHAnsi" w:cs="Open Sans"/>
          <w:sz w:val="22"/>
          <w:szCs w:val="22"/>
          <w:lang w:val="de-DE"/>
        </w:rPr>
        <w:t>)</w:t>
      </w:r>
    </w:p>
    <w:p w14:paraId="0920D176" w14:textId="3EEC4C36" w:rsidR="001814D5" w:rsidRPr="008D70A3" w:rsidRDefault="001814D5" w:rsidP="008D70A3">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xml:space="preserve">verpflichtet sich, vorbehaltlich der Erlangung der beantragten EFRE-Fördermittel </w:t>
      </w:r>
      <w:r w:rsidR="00C47C1D" w:rsidRPr="008D70A3">
        <w:rPr>
          <w:rFonts w:asciiTheme="minorHAnsi" w:hAnsiTheme="minorHAnsi" w:cs="Open Sans"/>
          <w:sz w:val="22"/>
          <w:szCs w:val="22"/>
          <w:lang w:val="de-DE"/>
        </w:rPr>
        <w:t>im Rahmen</w:t>
      </w:r>
      <w:r w:rsidR="00F10916" w:rsidRPr="008D70A3">
        <w:rPr>
          <w:rFonts w:asciiTheme="minorHAnsi" w:hAnsiTheme="minorHAnsi" w:cs="Open Sans"/>
          <w:sz w:val="22"/>
          <w:szCs w:val="22"/>
          <w:lang w:val="de-DE"/>
        </w:rPr>
        <w:t xml:space="preserve"> des Small Project Fund </w:t>
      </w:r>
      <w:r w:rsidR="00DE13FA" w:rsidRPr="008D70A3">
        <w:rPr>
          <w:rFonts w:asciiTheme="minorHAnsi" w:hAnsiTheme="minorHAnsi" w:cs="Open Sans"/>
          <w:sz w:val="22"/>
          <w:szCs w:val="22"/>
          <w:lang w:val="de-DE"/>
        </w:rPr>
        <w:t xml:space="preserve">„People </w:t>
      </w:r>
      <w:proofErr w:type="spellStart"/>
      <w:r w:rsidR="00DE13FA" w:rsidRPr="008D70A3">
        <w:rPr>
          <w:rFonts w:asciiTheme="minorHAnsi" w:hAnsiTheme="minorHAnsi" w:cs="Open Sans"/>
          <w:sz w:val="22"/>
          <w:szCs w:val="22"/>
          <w:lang w:val="de-DE"/>
        </w:rPr>
        <w:t>to</w:t>
      </w:r>
      <w:proofErr w:type="spellEnd"/>
      <w:r w:rsidR="00DE13FA" w:rsidRPr="008D70A3">
        <w:rPr>
          <w:rFonts w:asciiTheme="minorHAnsi" w:hAnsiTheme="minorHAnsi" w:cs="Open Sans"/>
          <w:sz w:val="22"/>
          <w:szCs w:val="22"/>
          <w:lang w:val="de-DE"/>
        </w:rPr>
        <w:t xml:space="preserve"> People“ </w:t>
      </w:r>
      <w:r w:rsidR="00F10916" w:rsidRPr="008D70A3">
        <w:rPr>
          <w:rFonts w:asciiTheme="minorHAnsi" w:hAnsiTheme="minorHAnsi" w:cs="Open Sans"/>
          <w:sz w:val="22"/>
          <w:szCs w:val="22"/>
          <w:lang w:val="de-DE"/>
        </w:rPr>
        <w:t>Interreg Maas-Rhein (NL-BE-DE)</w:t>
      </w:r>
      <w:r w:rsidRPr="008D70A3">
        <w:rPr>
          <w:rFonts w:asciiTheme="minorHAnsi" w:hAnsiTheme="minorHAnsi" w:cs="Open Sans"/>
          <w:sz w:val="22"/>
          <w:szCs w:val="22"/>
          <w:lang w:val="de-DE"/>
        </w:rPr>
        <w:t>, und in Partnerschaft mit:</w:t>
      </w:r>
    </w:p>
    <w:p w14:paraId="4B10406F" w14:textId="77777777" w:rsidR="001814D5" w:rsidRPr="008D70A3" w:rsidRDefault="001814D5" w:rsidP="001814D5">
      <w:pPr>
        <w:pStyle w:val="Textkrper"/>
        <w:rPr>
          <w:rFonts w:asciiTheme="minorHAnsi" w:hAnsiTheme="minorHAnsi" w:cs="Open Sans"/>
          <w:sz w:val="22"/>
          <w:szCs w:val="22"/>
          <w:lang w:val="de-DE"/>
        </w:rPr>
      </w:pPr>
    </w:p>
    <w:p w14:paraId="4984AE60" w14:textId="0A34807F"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22280BB" w14:textId="1B32498D"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0B12FF9" w14:textId="733C6FA6"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xml:space="preserve">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288A131E" w14:textId="709433CE"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540C1E17" w14:textId="00945376" w:rsidR="001814D5" w:rsidRPr="008D70A3" w:rsidRDefault="001814D5" w:rsidP="001814D5">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6FEB27E4" w14:textId="77777777" w:rsidR="001814D5" w:rsidRPr="000D4459" w:rsidRDefault="001814D5" w:rsidP="001814D5">
      <w:pPr>
        <w:pStyle w:val="Textkrper"/>
        <w:spacing w:after="120"/>
        <w:rPr>
          <w:rFonts w:asciiTheme="minorHAnsi" w:hAnsiTheme="minorHAnsi" w:cs="Open Sans"/>
          <w:sz w:val="8"/>
          <w:szCs w:val="8"/>
          <w:lang w:val="de-DE"/>
        </w:rPr>
      </w:pPr>
    </w:p>
    <w:p w14:paraId="2B663B95" w14:textId="55527F74" w:rsidR="001814D5" w:rsidRPr="000D4459" w:rsidRDefault="001814D5" w:rsidP="001814D5">
      <w:pPr>
        <w:pStyle w:val="Arnold"/>
        <w:spacing w:line="240" w:lineRule="auto"/>
        <w:rPr>
          <w:rFonts w:asciiTheme="minorHAnsi" w:hAnsiTheme="minorHAnsi" w:cs="Open Sans"/>
          <w:color w:val="auto"/>
          <w:spacing w:val="0"/>
          <w:sz w:val="22"/>
          <w:szCs w:val="22"/>
        </w:rPr>
      </w:pPr>
      <w:r w:rsidRPr="000D4459">
        <w:rPr>
          <w:rFonts w:asciiTheme="minorHAnsi" w:hAnsiTheme="minorHAnsi" w:cs="Open Sans"/>
          <w:color w:val="auto"/>
          <w:spacing w:val="0"/>
          <w:sz w:val="22"/>
          <w:szCs w:val="22"/>
        </w:rPr>
        <w:t xml:space="preserve">das grenzüberschreitende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w:t>
      </w:r>
      <w:proofErr w:type="spellEnd"/>
      <w:r w:rsidRPr="000D4459">
        <w:rPr>
          <w:rFonts w:asciiTheme="minorHAnsi" w:hAnsiTheme="minorHAnsi" w:cs="Open Sans"/>
          <w:color w:val="auto"/>
          <w:spacing w:val="0"/>
          <w:sz w:val="22"/>
          <w:szCs w:val="22"/>
        </w:rPr>
        <w:t>:</w:t>
      </w:r>
    </w:p>
    <w:p w14:paraId="0C089062"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3F97BD7E" w14:textId="58F057B6" w:rsidR="001814D5" w:rsidRPr="0078183C" w:rsidRDefault="00CD2595" w:rsidP="001814D5">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3B4D65F6"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34D6A62"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zu verwirklichen.</w:t>
      </w:r>
    </w:p>
    <w:p w14:paraId="6BF6E72C"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A0F7E50" w14:textId="04CE4116"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Verwirklichung dieses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projects</w:t>
      </w:r>
      <w:proofErr w:type="spellEnd"/>
      <w:r w:rsidR="00CD2595"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beantrage ich eine finanzielle Unterstützung der voraussichtlichen Gesamtkosten in Höhe von ..................... Euro (</w:t>
      </w:r>
      <w:r w:rsidR="00C9564D" w:rsidRPr="0078183C">
        <w:rPr>
          <w:rFonts w:asciiTheme="minorHAnsi" w:hAnsiTheme="minorHAnsi" w:cs="Open Sans"/>
          <w:i/>
          <w:iCs/>
          <w:snapToGrid/>
          <w:color w:val="auto"/>
          <w:spacing w:val="0"/>
          <w:w w:val="100"/>
          <w:sz w:val="22"/>
          <w:szCs w:val="22"/>
          <w:highlight w:val="lightGray"/>
        </w:rPr>
        <w:t xml:space="preserve">Betrag der </w:t>
      </w:r>
      <w:ins w:id="0" w:author="Sonja Fickers" w:date="2025-07-28T09:01:00Z" w16du:dateUtc="2025-07-28T07:01:00Z">
        <w:r w:rsidR="00787B7C">
          <w:rPr>
            <w:rFonts w:asciiTheme="minorHAnsi" w:hAnsiTheme="minorHAnsi" w:cs="Open Sans"/>
            <w:i/>
            <w:iCs/>
            <w:snapToGrid/>
            <w:color w:val="auto"/>
            <w:spacing w:val="0"/>
            <w:w w:val="100"/>
            <w:sz w:val="22"/>
            <w:szCs w:val="22"/>
            <w:highlight w:val="lightGray"/>
          </w:rPr>
          <w:t xml:space="preserve">förderfähigen </w:t>
        </w:r>
      </w:ins>
      <w:r w:rsidR="00C9564D" w:rsidRPr="0078183C">
        <w:rPr>
          <w:rFonts w:asciiTheme="minorHAnsi" w:hAnsiTheme="minorHAnsi" w:cs="Open Sans"/>
          <w:i/>
          <w:iCs/>
          <w:snapToGrid/>
          <w:color w:val="auto"/>
          <w:spacing w:val="0"/>
          <w:w w:val="100"/>
          <w:sz w:val="22"/>
          <w:szCs w:val="22"/>
          <w:highlight w:val="lightGray"/>
        </w:rPr>
        <w:t xml:space="preserve">Gesamtkosten </w:t>
      </w:r>
      <w:r w:rsidRPr="0078183C">
        <w:rPr>
          <w:rFonts w:asciiTheme="minorHAnsi" w:hAnsiTheme="minorHAnsi" w:cs="Open Sans"/>
          <w:i/>
          <w:iCs/>
          <w:snapToGrid/>
          <w:color w:val="auto"/>
          <w:spacing w:val="0"/>
          <w:w w:val="100"/>
          <w:sz w:val="22"/>
          <w:szCs w:val="22"/>
          <w:highlight w:val="lightGray"/>
        </w:rPr>
        <w:t>des Leadpartners</w:t>
      </w:r>
      <w:r w:rsidR="00C9564D" w:rsidRPr="0078183C">
        <w:rPr>
          <w:rFonts w:asciiTheme="minorHAnsi" w:hAnsiTheme="minorHAnsi" w:cs="Open Sans"/>
          <w:i/>
          <w:iCs/>
          <w:snapToGrid/>
          <w:color w:val="auto"/>
          <w:spacing w:val="0"/>
          <w:w w:val="100"/>
          <w:sz w:val="22"/>
          <w:szCs w:val="22"/>
          <w:highlight w:val="lightGray"/>
        </w:rPr>
        <w:t xml:space="preserve"> einzufügen</w:t>
      </w:r>
      <w:r w:rsidRPr="0078183C">
        <w:rPr>
          <w:rFonts w:asciiTheme="minorHAnsi" w:hAnsiTheme="minorHAnsi" w:cs="Open Sans"/>
          <w:color w:val="auto"/>
          <w:spacing w:val="0"/>
          <w:sz w:val="22"/>
          <w:szCs w:val="22"/>
        </w:rPr>
        <w:t xml:space="preserve">) über </w:t>
      </w:r>
      <w:r w:rsidR="005D4B6A">
        <w:rPr>
          <w:rFonts w:asciiTheme="minorHAnsi" w:hAnsiTheme="minorHAnsi" w:cs="Open Sans"/>
          <w:color w:val="auto"/>
          <w:spacing w:val="0"/>
          <w:sz w:val="22"/>
          <w:szCs w:val="22"/>
        </w:rPr>
        <w:t>den Small Project Fund</w:t>
      </w:r>
      <w:r w:rsidR="00BE2DD7">
        <w:rPr>
          <w:rFonts w:asciiTheme="minorHAnsi" w:hAnsiTheme="minorHAnsi" w:cs="Open Sans"/>
          <w:color w:val="auto"/>
          <w:spacing w:val="0"/>
          <w:sz w:val="22"/>
          <w:szCs w:val="22"/>
        </w:rPr>
        <w:t xml:space="preserve"> „People </w:t>
      </w:r>
      <w:proofErr w:type="spellStart"/>
      <w:r w:rsidR="00BE2DD7">
        <w:rPr>
          <w:rFonts w:asciiTheme="minorHAnsi" w:hAnsiTheme="minorHAnsi" w:cs="Open Sans"/>
          <w:color w:val="auto"/>
          <w:spacing w:val="0"/>
          <w:sz w:val="22"/>
          <w:szCs w:val="22"/>
        </w:rPr>
        <w:t>to</w:t>
      </w:r>
      <w:proofErr w:type="spellEnd"/>
      <w:r w:rsidR="00BE2DD7">
        <w:rPr>
          <w:rFonts w:asciiTheme="minorHAnsi" w:hAnsiTheme="minorHAnsi" w:cs="Open Sans"/>
          <w:color w:val="auto"/>
          <w:spacing w:val="0"/>
          <w:sz w:val="22"/>
          <w:szCs w:val="22"/>
        </w:rPr>
        <w:t xml:space="preserve"> People“</w:t>
      </w:r>
      <w:r w:rsidR="005D4B6A">
        <w:rPr>
          <w:rFonts w:asciiTheme="minorHAnsi" w:hAnsiTheme="minorHAnsi" w:cs="Open Sans"/>
          <w:color w:val="auto"/>
          <w:spacing w:val="0"/>
          <w:sz w:val="22"/>
          <w:szCs w:val="22"/>
        </w:rPr>
        <w:t xml:space="preserve"> Interreg Maas-Rhein (NL-BE-DE)</w:t>
      </w:r>
      <w:r w:rsidRPr="0078183C">
        <w:rPr>
          <w:rFonts w:asciiTheme="minorHAnsi" w:hAnsiTheme="minorHAnsi" w:cs="Open Sans"/>
          <w:color w:val="auto"/>
          <w:spacing w:val="0"/>
          <w:sz w:val="22"/>
          <w:szCs w:val="22"/>
        </w:rPr>
        <w:t>.</w:t>
      </w:r>
    </w:p>
    <w:p w14:paraId="3F6DC2AA"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0D1DA7B" w14:textId="27206C76"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nehme die mir von den anderen Projektpartnern ordnungsgemäß erteilte Funktion als Leadpartner an und verpflichte mich, die ihm obliegenden Pflichten zu erfüllen. In dieser Eigenschaft reiche ich den Förderantrag im Namen sämtlicher Projektpartner bei</w:t>
      </w:r>
      <w:r w:rsidR="00586430">
        <w:rPr>
          <w:rFonts w:asciiTheme="minorHAnsi" w:hAnsiTheme="minorHAnsi" w:cs="Open Sans"/>
          <w:color w:val="auto"/>
          <w:spacing w:val="0"/>
          <w:sz w:val="22"/>
          <w:szCs w:val="22"/>
        </w:rPr>
        <w:t>m</w:t>
      </w:r>
      <w:r w:rsidRPr="0078183C">
        <w:rPr>
          <w:rFonts w:asciiTheme="minorHAnsi" w:hAnsiTheme="minorHAnsi" w:cs="Open Sans"/>
          <w:color w:val="auto"/>
          <w:spacing w:val="0"/>
          <w:sz w:val="22"/>
          <w:szCs w:val="22"/>
        </w:rPr>
        <w:t xml:space="preserve"> </w:t>
      </w:r>
      <w:r w:rsidR="005D4B6A">
        <w:rPr>
          <w:rFonts w:asciiTheme="minorHAnsi" w:hAnsiTheme="minorHAnsi" w:cs="Open Sans"/>
          <w:color w:val="auto"/>
          <w:spacing w:val="0"/>
          <w:sz w:val="22"/>
          <w:szCs w:val="22"/>
        </w:rPr>
        <w:t xml:space="preserve">SPF-Management des Verwaltungsbüros des EVTZ </w:t>
      </w:r>
      <w:r w:rsidRPr="0078183C">
        <w:rPr>
          <w:rFonts w:asciiTheme="minorHAnsi" w:hAnsiTheme="minorHAnsi" w:cs="Open Sans"/>
          <w:color w:val="auto"/>
          <w:spacing w:val="0"/>
          <w:sz w:val="22"/>
          <w:szCs w:val="22"/>
        </w:rPr>
        <w:t xml:space="preserve">Euregio Maas-Rhein, verantwortliche Organisation für </w:t>
      </w:r>
      <w:r w:rsidR="005D4B6A">
        <w:rPr>
          <w:rFonts w:asciiTheme="minorHAnsi" w:hAnsiTheme="minorHAnsi" w:cs="Open Sans"/>
          <w:color w:val="auto"/>
          <w:spacing w:val="0"/>
          <w:sz w:val="22"/>
          <w:szCs w:val="22"/>
        </w:rPr>
        <w:t>den Small Project Fund Interreg Maas-Rhein (NL-BE-DE)</w:t>
      </w:r>
      <w:r w:rsidRPr="0078183C">
        <w:rPr>
          <w:rFonts w:asciiTheme="minorHAnsi" w:hAnsiTheme="minorHAnsi" w:cs="Open Sans"/>
          <w:color w:val="auto"/>
          <w:spacing w:val="0"/>
          <w:sz w:val="22"/>
          <w:szCs w:val="22"/>
        </w:rPr>
        <w:t xml:space="preserve"> ein.</w:t>
      </w:r>
    </w:p>
    <w:p w14:paraId="3DB7A203"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CF1459" w14:textId="21EDBF17"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Den Leitfaden für </w:t>
      </w:r>
      <w:r w:rsidR="00317EF8">
        <w:rPr>
          <w:rFonts w:asciiTheme="minorHAnsi" w:hAnsiTheme="minorHAnsi" w:cs="Open Sans"/>
          <w:color w:val="auto"/>
          <w:spacing w:val="0"/>
          <w:sz w:val="22"/>
          <w:szCs w:val="22"/>
        </w:rPr>
        <w:t xml:space="preserve">die Small </w:t>
      </w:r>
      <w:proofErr w:type="spellStart"/>
      <w:r w:rsidR="00317EF8">
        <w:rPr>
          <w:rFonts w:asciiTheme="minorHAnsi" w:hAnsiTheme="minorHAnsi" w:cs="Open Sans"/>
          <w:color w:val="auto"/>
          <w:spacing w:val="0"/>
          <w:sz w:val="22"/>
          <w:szCs w:val="22"/>
        </w:rPr>
        <w:t>projects</w:t>
      </w:r>
      <w:proofErr w:type="spellEnd"/>
      <w:r w:rsidR="00317EF8">
        <w:rPr>
          <w:rFonts w:asciiTheme="minorHAnsi" w:hAnsiTheme="minorHAnsi" w:cs="Open Sans"/>
          <w:color w:val="auto"/>
          <w:spacing w:val="0"/>
          <w:sz w:val="22"/>
          <w:szCs w:val="22"/>
        </w:rPr>
        <w:t xml:space="preserve"> „MAXI“</w:t>
      </w:r>
      <w:r w:rsidRPr="0078183C">
        <w:rPr>
          <w:rFonts w:asciiTheme="minorHAnsi" w:hAnsiTheme="minorHAnsi" w:cs="Open Sans"/>
          <w:color w:val="auto"/>
          <w:spacing w:val="0"/>
          <w:sz w:val="22"/>
          <w:szCs w:val="22"/>
        </w:rPr>
        <w:t xml:space="preserve"> habe ich gelesen. Ich bin mit den Voraussetzungen zur Gewährung eines Zuschusses einverstanden.</w:t>
      </w:r>
    </w:p>
    <w:p w14:paraId="4B4C6A3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D933EDB" w14:textId="0C8ACE8E"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 dem eingereichten Förderantrag angegebenen </w:t>
      </w:r>
      <w:r w:rsidR="00561ADE">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mit den anderen genannten Partnern gemäß den für </w:t>
      </w:r>
      <w:r w:rsidR="00561ADE">
        <w:rPr>
          <w:rFonts w:asciiTheme="minorHAnsi" w:hAnsiTheme="minorHAnsi" w:cs="Open Sans"/>
          <w:color w:val="auto"/>
          <w:spacing w:val="0"/>
          <w:sz w:val="22"/>
          <w:szCs w:val="22"/>
        </w:rPr>
        <w:t>den</w:t>
      </w:r>
      <w:r w:rsidR="00561ADE" w:rsidRPr="0078183C">
        <w:rPr>
          <w:rFonts w:asciiTheme="minorHAnsi" w:hAnsiTheme="minorHAnsi" w:cs="Open Sans"/>
          <w:color w:val="auto"/>
          <w:spacing w:val="0"/>
          <w:sz w:val="22"/>
          <w:szCs w:val="22"/>
        </w:rPr>
        <w:t xml:space="preserve"> </w:t>
      </w:r>
      <w:r w:rsidR="00561ADE">
        <w:rPr>
          <w:rFonts w:asciiTheme="minorHAnsi" w:hAnsiTheme="minorHAnsi" w:cs="Open Sans"/>
          <w:color w:val="auto"/>
          <w:spacing w:val="0"/>
          <w:sz w:val="22"/>
          <w:szCs w:val="22"/>
        </w:rPr>
        <w:t xml:space="preserve">Small Project Fund „People </w:t>
      </w:r>
      <w:proofErr w:type="spellStart"/>
      <w:r w:rsidR="00561ADE">
        <w:rPr>
          <w:rFonts w:asciiTheme="minorHAnsi" w:hAnsiTheme="minorHAnsi" w:cs="Open Sans"/>
          <w:color w:val="auto"/>
          <w:spacing w:val="0"/>
          <w:sz w:val="22"/>
          <w:szCs w:val="22"/>
        </w:rPr>
        <w:t>to</w:t>
      </w:r>
      <w:proofErr w:type="spellEnd"/>
      <w:r w:rsidR="00561ADE">
        <w:rPr>
          <w:rFonts w:asciiTheme="minorHAnsi" w:hAnsiTheme="minorHAnsi" w:cs="Open Sans"/>
          <w:color w:val="auto"/>
          <w:spacing w:val="0"/>
          <w:sz w:val="22"/>
          <w:szCs w:val="22"/>
        </w:rPr>
        <w:t xml:space="preserve"> People“ </w:t>
      </w:r>
      <w:r w:rsidRPr="0078183C">
        <w:rPr>
          <w:rFonts w:asciiTheme="minorHAnsi" w:hAnsiTheme="minorHAnsi" w:cs="Open Sans"/>
          <w:color w:val="auto"/>
          <w:spacing w:val="0"/>
          <w:sz w:val="22"/>
          <w:szCs w:val="22"/>
        </w:rPr>
        <w:t>Interreg</w:t>
      </w:r>
      <w:r w:rsidR="00561ADE">
        <w:rPr>
          <w:rFonts w:asciiTheme="minorHAnsi" w:hAnsiTheme="minorHAnsi" w:cs="Open Sans"/>
          <w:color w:val="auto"/>
          <w:spacing w:val="0"/>
          <w:sz w:val="22"/>
          <w:szCs w:val="22"/>
        </w:rPr>
        <w:t xml:space="preserve"> Maas-Rhein (NL-BE-DE)</w:t>
      </w:r>
      <w:r w:rsidRPr="00301A14">
        <w:rPr>
          <w:rFonts w:asciiTheme="minorHAnsi" w:hAnsiTheme="minorHAnsi" w:cs="Open Sans"/>
          <w:color w:val="auto"/>
          <w:spacing w:val="0"/>
          <w:sz w:val="22"/>
          <w:szCs w:val="22"/>
        </w:rPr>
        <w:t xml:space="preserve"> geltenden Kriterien und Regeln zu verwirklichen und gemeinsam für die Umsetzung des vorgeschlagenen Förderantrages zu sorgen, sollte diese</w:t>
      </w:r>
      <w:r w:rsidR="005E748B">
        <w:rPr>
          <w:rFonts w:asciiTheme="minorHAnsi" w:hAnsiTheme="minorHAnsi" w:cs="Open Sans"/>
          <w:color w:val="auto"/>
          <w:spacing w:val="0"/>
          <w:sz w:val="22"/>
          <w:szCs w:val="22"/>
        </w:rPr>
        <w:t>r</w:t>
      </w:r>
      <w:r w:rsidRPr="00301A14">
        <w:rPr>
          <w:rFonts w:asciiTheme="minorHAnsi" w:hAnsiTheme="minorHAnsi" w:cs="Open Sans"/>
          <w:color w:val="auto"/>
          <w:spacing w:val="0"/>
          <w:sz w:val="22"/>
          <w:szCs w:val="22"/>
        </w:rPr>
        <w:t xml:space="preserve"> durch </w:t>
      </w:r>
      <w:r w:rsidR="005E748B">
        <w:rPr>
          <w:rFonts w:asciiTheme="minorHAnsi" w:hAnsiTheme="minorHAnsi" w:cs="Open Sans"/>
          <w:color w:val="auto"/>
          <w:spacing w:val="0"/>
          <w:sz w:val="22"/>
          <w:szCs w:val="22"/>
        </w:rPr>
        <w:t xml:space="preserve">das SPF </w:t>
      </w:r>
      <w:proofErr w:type="spellStart"/>
      <w:r w:rsidR="005E748B">
        <w:rPr>
          <w:rFonts w:asciiTheme="minorHAnsi" w:hAnsiTheme="minorHAnsi" w:cs="Open Sans"/>
          <w:color w:val="auto"/>
          <w:spacing w:val="0"/>
          <w:sz w:val="22"/>
          <w:szCs w:val="22"/>
        </w:rPr>
        <w:t>Selection</w:t>
      </w:r>
      <w:proofErr w:type="spellEnd"/>
      <w:r w:rsidR="005E748B">
        <w:rPr>
          <w:rFonts w:asciiTheme="minorHAnsi" w:hAnsiTheme="minorHAnsi" w:cs="Open Sans"/>
          <w:color w:val="auto"/>
          <w:spacing w:val="0"/>
          <w:sz w:val="22"/>
          <w:szCs w:val="22"/>
        </w:rPr>
        <w:t xml:space="preserve"> Committee </w:t>
      </w:r>
      <w:r w:rsidRPr="0078183C">
        <w:rPr>
          <w:rFonts w:asciiTheme="minorHAnsi" w:hAnsiTheme="minorHAnsi" w:cs="Open Sans"/>
          <w:color w:val="auto"/>
          <w:spacing w:val="0"/>
          <w:sz w:val="22"/>
          <w:szCs w:val="22"/>
        </w:rPr>
        <w:t xml:space="preserve"> genehmigt werden.</w:t>
      </w:r>
    </w:p>
    <w:p w14:paraId="24DF3BF7" w14:textId="752E66BA" w:rsidR="00944399" w:rsidRDefault="001814D5" w:rsidP="00B34C67">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sidR="00477947">
        <w:rPr>
          <w:rFonts w:asciiTheme="minorHAnsi" w:hAnsiTheme="minorHAnsi" w:cs="Open Sans"/>
          <w:color w:val="auto"/>
          <w:spacing w:val="0"/>
          <w:sz w:val="22"/>
          <w:szCs w:val="22"/>
        </w:rPr>
        <w:t xml:space="preserve">Small </w:t>
      </w:r>
      <w:proofErr w:type="spellStart"/>
      <w:r w:rsidR="00477947">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sidR="00477947">
        <w:rPr>
          <w:rFonts w:asciiTheme="minorHAnsi" w:hAnsiTheme="minorHAnsi" w:cs="Open Sans"/>
          <w:color w:val="auto"/>
          <w:spacing w:val="0"/>
          <w:sz w:val="22"/>
          <w:szCs w:val="22"/>
        </w:rPr>
        <w:t>nachweise</w:t>
      </w:r>
      <w:r w:rsidRPr="00301A14">
        <w:rPr>
          <w:rFonts w:asciiTheme="minorHAnsi" w:hAnsiTheme="minorHAnsi" w:cs="Open Sans"/>
          <w:color w:val="auto"/>
          <w:spacing w:val="0"/>
          <w:sz w:val="22"/>
          <w:szCs w:val="22"/>
        </w:rPr>
        <w:t xml:space="preserve"> je </w:t>
      </w:r>
      <w:r w:rsidR="00477947">
        <w:rPr>
          <w:rFonts w:asciiTheme="minorHAnsi" w:hAnsiTheme="minorHAnsi" w:cs="Open Sans"/>
          <w:color w:val="auto"/>
          <w:spacing w:val="0"/>
          <w:sz w:val="22"/>
          <w:szCs w:val="22"/>
        </w:rPr>
        <w:t>Milestone</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sowie die an die </w:t>
      </w:r>
      <w:r w:rsidR="00477947">
        <w:rPr>
          <w:rFonts w:asciiTheme="minorHAnsi" w:hAnsiTheme="minorHAnsi" w:cs="Open Sans"/>
          <w:color w:val="auto"/>
          <w:spacing w:val="0"/>
          <w:sz w:val="22"/>
          <w:szCs w:val="22"/>
        </w:rPr>
        <w:t>Milestones</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geknüpften </w:t>
      </w:r>
      <w:r w:rsidR="009E59D0">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sidR="009E59D0">
        <w:rPr>
          <w:rFonts w:asciiTheme="minorHAnsi" w:hAnsiTheme="minorHAnsi" w:cs="Open Sans"/>
          <w:color w:val="auto"/>
          <w:spacing w:val="0"/>
          <w:sz w:val="22"/>
          <w:szCs w:val="22"/>
        </w:rPr>
        <w:t>as SPF-Management des Verwaltungsbüros des EVTZ EMR</w:t>
      </w:r>
      <w:r w:rsidRPr="00301A14">
        <w:rPr>
          <w:rFonts w:asciiTheme="minorHAnsi" w:hAnsiTheme="minorHAnsi" w:cs="Open Sans"/>
          <w:color w:val="auto"/>
          <w:spacing w:val="0"/>
          <w:sz w:val="22"/>
          <w:szCs w:val="22"/>
        </w:rPr>
        <w:t xml:space="preserve"> zugestellt wird. </w:t>
      </w:r>
    </w:p>
    <w:p w14:paraId="22FC84CB" w14:textId="77777777" w:rsidR="00944399" w:rsidRDefault="00944399">
      <w:pPr>
        <w:suppressAutoHyphens w:val="0"/>
        <w:spacing w:line="276" w:lineRule="auto"/>
        <w:rPr>
          <w:rFonts w:asciiTheme="minorHAnsi" w:eastAsia="Times New Roman" w:hAnsiTheme="minorHAnsi" w:cs="Open Sans"/>
          <w:snapToGrid w:val="0"/>
          <w:w w:val="110"/>
          <w:kern w:val="0"/>
          <w:lang w:eastAsia="fr-FR"/>
        </w:rPr>
      </w:pPr>
      <w:r>
        <w:rPr>
          <w:rFonts w:asciiTheme="minorHAnsi" w:hAnsiTheme="minorHAnsi" w:cs="Open Sans"/>
        </w:rPr>
        <w:br w:type="page"/>
      </w:r>
    </w:p>
    <w:p w14:paraId="66B2F616" w14:textId="77777777" w:rsidR="001814D5" w:rsidRPr="0078183C" w:rsidRDefault="001814D5" w:rsidP="0078183C">
      <w:pPr>
        <w:pStyle w:val="Arnold"/>
        <w:spacing w:line="240" w:lineRule="auto"/>
        <w:ind w:left="284"/>
        <w:rPr>
          <w:rFonts w:asciiTheme="minorHAnsi" w:hAnsiTheme="minorHAnsi" w:cs="Open Sans"/>
          <w:color w:val="auto"/>
          <w:spacing w:val="0"/>
          <w:sz w:val="22"/>
          <w:szCs w:val="22"/>
        </w:rPr>
      </w:pPr>
    </w:p>
    <w:p w14:paraId="230C357E"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266CF68C" w14:textId="67D3AB7F" w:rsidR="001814D5" w:rsidRPr="0078183C" w:rsidRDefault="00EE6FBC" w:rsidP="0078183C">
      <w:pPr>
        <w:pStyle w:val="Arnold"/>
        <w:spacing w:line="240" w:lineRule="auto"/>
        <w:ind w:left="284"/>
        <w:rPr>
          <w:rFonts w:asciiTheme="minorHAnsi" w:hAnsiTheme="minorHAnsi" w:cs="Open Sans"/>
          <w:color w:val="auto"/>
          <w:spacing w:val="0"/>
          <w:sz w:val="22"/>
          <w:szCs w:val="22"/>
        </w:rPr>
      </w:pPr>
      <w:r>
        <w:rPr>
          <w:rFonts w:asciiTheme="minorHAnsi" w:hAnsiTheme="minorHAnsi" w:cs="Open Sans"/>
          <w:color w:val="auto"/>
          <w:spacing w:val="0"/>
          <w:sz w:val="22"/>
          <w:szCs w:val="22"/>
        </w:rPr>
        <w:t>A</w:t>
      </w:r>
      <w:r w:rsidRPr="00C764C1">
        <w:rPr>
          <w:rFonts w:asciiTheme="minorHAnsi" w:hAnsiTheme="minorHAnsi" w:cs="Open Sans"/>
          <w:color w:val="auto"/>
          <w:spacing w:val="0"/>
          <w:sz w:val="22"/>
          <w:szCs w:val="22"/>
        </w:rPr>
        <w:t>ls federführender Partner</w:t>
      </w:r>
      <w:r w:rsidRPr="00EE6FBC">
        <w:rPr>
          <w:rFonts w:asciiTheme="minorHAnsi" w:hAnsiTheme="minorHAnsi" w:cs="Open Sans"/>
          <w:color w:val="auto"/>
          <w:spacing w:val="0"/>
          <w:sz w:val="22"/>
          <w:szCs w:val="22"/>
        </w:rPr>
        <w:t xml:space="preserve"> </w:t>
      </w:r>
      <w:r w:rsidR="001814D5" w:rsidRPr="00301A14">
        <w:rPr>
          <w:rFonts w:asciiTheme="minorHAnsi" w:hAnsiTheme="minorHAnsi" w:cs="Open Sans"/>
          <w:color w:val="auto"/>
          <w:spacing w:val="0"/>
          <w:sz w:val="22"/>
          <w:szCs w:val="22"/>
        </w:rPr>
        <w:t xml:space="preserve">verpflichte </w:t>
      </w:r>
      <w:r>
        <w:rPr>
          <w:rFonts w:asciiTheme="minorHAnsi" w:hAnsiTheme="minorHAnsi" w:cs="Open Sans"/>
          <w:color w:val="auto"/>
          <w:spacing w:val="0"/>
          <w:sz w:val="22"/>
          <w:szCs w:val="22"/>
        </w:rPr>
        <w:t>i</w:t>
      </w:r>
      <w:r w:rsidRPr="00E36EBE">
        <w:rPr>
          <w:rFonts w:asciiTheme="minorHAnsi" w:hAnsiTheme="minorHAnsi" w:cs="Open Sans"/>
          <w:color w:val="auto"/>
          <w:spacing w:val="0"/>
          <w:sz w:val="22"/>
          <w:szCs w:val="22"/>
        </w:rPr>
        <w:t xml:space="preserve">ch </w:t>
      </w:r>
      <w:r w:rsidR="001814D5" w:rsidRPr="0078183C">
        <w:rPr>
          <w:rFonts w:asciiTheme="minorHAnsi" w:hAnsiTheme="minorHAnsi" w:cs="Open Sans"/>
          <w:color w:val="auto"/>
          <w:spacing w:val="0"/>
          <w:sz w:val="22"/>
          <w:szCs w:val="22"/>
        </w:rPr>
        <w:t>mich,</w:t>
      </w:r>
    </w:p>
    <w:p w14:paraId="3D3B0F2F" w14:textId="77777777"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78183C">
        <w:rPr>
          <w:rFonts w:asciiTheme="minorHAnsi" w:hAnsiTheme="minorHAnsi" w:cs="Open Sans"/>
        </w:rPr>
        <w:t>den anderen Projektpartnern alle notwendigen Dokumente und Informationen (wie z.B. die Förderzusage) weiterzuleiten;</w:t>
      </w:r>
    </w:p>
    <w:p w14:paraId="1DC24C01" w14:textId="5499E8DA" w:rsidR="001814D5" w:rsidRPr="00301A14" w:rsidRDefault="001814D5" w:rsidP="0078183C">
      <w:pPr>
        <w:numPr>
          <w:ilvl w:val="1"/>
          <w:numId w:val="2"/>
        </w:numPr>
        <w:tabs>
          <w:tab w:val="clear" w:pos="1440"/>
        </w:tabs>
        <w:suppressAutoHyphens w:val="0"/>
        <w:autoSpaceDN/>
        <w:spacing w:after="120" w:line="240" w:lineRule="auto"/>
        <w:ind w:left="709" w:hanging="425"/>
        <w:jc w:val="both"/>
        <w:rPr>
          <w:rFonts w:asciiTheme="minorHAnsi" w:hAnsiTheme="minorHAnsi" w:cs="Open Sans"/>
        </w:rPr>
      </w:pPr>
      <w:r w:rsidRPr="0078183C">
        <w:rPr>
          <w:rFonts w:asciiTheme="minorHAnsi" w:hAnsiTheme="minorHAnsi" w:cs="Open Sans"/>
        </w:rPr>
        <w:t>im Austausch mit den Projektpartnern, die notwendigen Informationen und Unterlagen bez. dem Sammeln der Umsetzungs</w:t>
      </w:r>
      <w:r w:rsidR="00D56D95">
        <w:rPr>
          <w:rFonts w:asciiTheme="minorHAnsi" w:hAnsiTheme="minorHAnsi" w:cs="Open Sans"/>
        </w:rPr>
        <w:t>nachweise</w:t>
      </w:r>
      <w:r w:rsidRPr="00301A14">
        <w:rPr>
          <w:rFonts w:asciiTheme="minorHAnsi" w:hAnsiTheme="minorHAnsi" w:cs="Open Sans"/>
        </w:rPr>
        <w:t xml:space="preserve"> zu bündeln und mit dem in den drei EMR-Sprachen erstellten und durch alle Projektpartner zu unterzeichnenden Abschlussbericht bei</w:t>
      </w:r>
      <w:r w:rsidR="009614BD">
        <w:rPr>
          <w:rFonts w:asciiTheme="minorHAnsi" w:hAnsiTheme="minorHAnsi" w:cs="Open Sans"/>
        </w:rPr>
        <w:t>m SPF-Management des Verwaltungsbüros d</w:t>
      </w:r>
      <w:r w:rsidR="005515F8">
        <w:rPr>
          <w:rFonts w:asciiTheme="minorHAnsi" w:hAnsiTheme="minorHAnsi" w:cs="Open Sans"/>
        </w:rPr>
        <w:t xml:space="preserve">es EVTZ </w:t>
      </w:r>
      <w:r w:rsidRPr="00301A14">
        <w:rPr>
          <w:rFonts w:asciiTheme="minorHAnsi" w:hAnsiTheme="minorHAnsi" w:cs="Open Sans"/>
        </w:rPr>
        <w:t>Euregio Maas-Rhein (Förderstelle) fristgerecht einzureichen;</w:t>
      </w:r>
    </w:p>
    <w:p w14:paraId="41EA723E" w14:textId="2F86E8E9"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301A14">
        <w:rPr>
          <w:rFonts w:asciiTheme="minorHAnsi" w:hAnsiTheme="minorHAnsi" w:cs="Open Sans"/>
        </w:rPr>
        <w:t xml:space="preserve">in Zusammenarbeit mit den Projektpartnern die projektbezogenen Daten anzuliefern, die erforderlich sind, um die Ergebnisse und Auswirkungen des </w:t>
      </w:r>
      <w:r w:rsidR="007212C6">
        <w:rPr>
          <w:rFonts w:asciiTheme="minorHAnsi" w:hAnsiTheme="minorHAnsi" w:cs="Open Sans"/>
        </w:rPr>
        <w:t xml:space="preserve">Small </w:t>
      </w:r>
      <w:proofErr w:type="spellStart"/>
      <w:r w:rsidR="007212C6">
        <w:rPr>
          <w:rFonts w:asciiTheme="minorHAnsi" w:hAnsiTheme="minorHAnsi" w:cs="Open Sans"/>
        </w:rPr>
        <w:t>projects</w:t>
      </w:r>
      <w:proofErr w:type="spellEnd"/>
      <w:r w:rsidR="007212C6" w:rsidRPr="0078183C">
        <w:rPr>
          <w:rFonts w:asciiTheme="minorHAnsi" w:hAnsiTheme="minorHAnsi" w:cs="Open Sans"/>
        </w:rPr>
        <w:t xml:space="preserve"> </w:t>
      </w:r>
      <w:r w:rsidRPr="0078183C">
        <w:rPr>
          <w:rFonts w:asciiTheme="minorHAnsi" w:hAnsiTheme="minorHAnsi" w:cs="Open Sans"/>
        </w:rPr>
        <w:t>darzustellen;</w:t>
      </w:r>
    </w:p>
    <w:p w14:paraId="5A2D90FC" w14:textId="11140D45" w:rsidR="001814D5" w:rsidRPr="0078183C" w:rsidRDefault="005515F8"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Pr>
          <w:rFonts w:asciiTheme="minorHAnsi" w:hAnsiTheme="minorHAnsi" w:cs="Open Sans"/>
        </w:rPr>
        <w:t>das SPF-Management des Verwaltungsbüros des EVTZ</w:t>
      </w:r>
      <w:r w:rsidR="001814D5" w:rsidRPr="0078183C">
        <w:rPr>
          <w:rFonts w:asciiTheme="minorHAnsi" w:hAnsiTheme="minorHAnsi" w:cs="Open Sans"/>
        </w:rPr>
        <w:t xml:space="preserve"> Euregio Maas-Rhein (Förderstelle) unverzüglich zu informieren, wenn sich innerhalb der Projektpartnerschaft herausstellt, dass das im Antragsformular beschriebene Förderziel nicht erreicht werden kann.</w:t>
      </w:r>
    </w:p>
    <w:p w14:paraId="61B77711" w14:textId="62689795" w:rsidR="001814D5" w:rsidRPr="0078183C" w:rsidRDefault="001814D5" w:rsidP="006D1A6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sidR="006D1A6A">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EFRE-Fördermittel an die Projektpartner weiterzuleiten</w:t>
      </w:r>
      <w:r w:rsidR="002E6F29">
        <w:rPr>
          <w:rFonts w:asciiTheme="minorHAnsi" w:hAnsiTheme="minorHAnsi" w:cs="Open Sans"/>
          <w:color w:val="auto"/>
          <w:spacing w:val="0"/>
          <w:sz w:val="22"/>
          <w:szCs w:val="22"/>
        </w:rPr>
        <w:t>.</w:t>
      </w:r>
    </w:p>
    <w:p w14:paraId="610E611F" w14:textId="77777777" w:rsidR="002E6F29" w:rsidRPr="0078183C" w:rsidRDefault="002E6F29" w:rsidP="003D5632">
      <w:pPr>
        <w:pStyle w:val="Arnold"/>
        <w:spacing w:line="240" w:lineRule="auto"/>
        <w:ind w:left="720"/>
        <w:rPr>
          <w:rFonts w:asciiTheme="minorHAnsi" w:hAnsiTheme="minorHAnsi" w:cs="Open Sans"/>
          <w:color w:val="auto"/>
          <w:spacing w:val="0"/>
          <w:sz w:val="8"/>
          <w:szCs w:val="8"/>
        </w:rPr>
      </w:pPr>
    </w:p>
    <w:p w14:paraId="565FA283" w14:textId="77777777" w:rsidR="001814D5" w:rsidRPr="00CB4F0E" w:rsidRDefault="001814D5" w:rsidP="00CB4F0E">
      <w:pPr>
        <w:pStyle w:val="Arnold"/>
        <w:numPr>
          <w:ilvl w:val="0"/>
          <w:numId w:val="1"/>
        </w:numPr>
        <w:spacing w:line="240" w:lineRule="auto"/>
        <w:ind w:left="567" w:hanging="567"/>
        <w:rPr>
          <w:rFonts w:asciiTheme="minorHAnsi" w:hAnsiTheme="minorHAnsi" w:cs="Open Sans"/>
          <w:color w:val="auto"/>
          <w:spacing w:val="0"/>
          <w:sz w:val="22"/>
          <w:szCs w:val="22"/>
        </w:rPr>
      </w:pPr>
      <w:r w:rsidRPr="00CB4F0E">
        <w:rPr>
          <w:rFonts w:asciiTheme="minorHAnsi" w:hAnsiTheme="minorHAnsi" w:cs="Open Sans"/>
          <w:color w:val="auto"/>
          <w:spacing w:val="0"/>
          <w:sz w:val="22"/>
          <w:szCs w:val="22"/>
        </w:rPr>
        <w:t>Zu Unrecht erhaltene Fördermittel werden durch die betreffenden Projektpartner unverzüglich, spätestens jedoch 15 Werktage nach Aufforderung, an den Leadpartner zurückgezahlt.</w:t>
      </w:r>
    </w:p>
    <w:p w14:paraId="2DEA658A" w14:textId="54F03BE0" w:rsidR="001814D5" w:rsidRPr="00716ECF" w:rsidRDefault="001814D5" w:rsidP="001814D5">
      <w:pPr>
        <w:pStyle w:val="Arnold"/>
        <w:spacing w:line="240" w:lineRule="auto"/>
        <w:ind w:left="567"/>
        <w:rPr>
          <w:rFonts w:asciiTheme="minorHAnsi" w:hAnsiTheme="minorHAnsi" w:cs="Open Sans"/>
          <w:i/>
          <w:iCs/>
          <w:color w:val="auto"/>
          <w:spacing w:val="0"/>
          <w:sz w:val="22"/>
          <w:szCs w:val="22"/>
        </w:rPr>
      </w:pPr>
      <w:r w:rsidRPr="00716ECF">
        <w:rPr>
          <w:rFonts w:asciiTheme="minorHAnsi" w:hAnsiTheme="minorHAnsi" w:cs="Open Sans"/>
          <w:i/>
          <w:iCs/>
          <w:color w:val="auto"/>
          <w:spacing w:val="0"/>
          <w:sz w:val="22"/>
          <w:szCs w:val="22"/>
        </w:rPr>
        <w:t xml:space="preserve">Der Leadpartner trägt dafür Sorge, dass alle </w:t>
      </w:r>
      <w:r w:rsidR="00B431E2" w:rsidRPr="00716ECF">
        <w:rPr>
          <w:rFonts w:asciiTheme="minorHAnsi" w:hAnsiTheme="minorHAnsi" w:cs="Open Sans"/>
          <w:i/>
          <w:iCs/>
          <w:color w:val="auto"/>
          <w:spacing w:val="0"/>
          <w:sz w:val="22"/>
          <w:szCs w:val="22"/>
        </w:rPr>
        <w:t xml:space="preserve">seitens des EVTZ Euregio Maas-Rhein </w:t>
      </w:r>
      <w:r w:rsidRPr="00716ECF">
        <w:rPr>
          <w:rFonts w:asciiTheme="minorHAnsi" w:hAnsiTheme="minorHAnsi" w:cs="Open Sans"/>
          <w:i/>
          <w:iCs/>
          <w:color w:val="auto"/>
          <w:spacing w:val="0"/>
          <w:sz w:val="22"/>
          <w:szCs w:val="22"/>
        </w:rPr>
        <w:t xml:space="preserve">zu Unrecht erhaltenen Beträge umgehend an </w:t>
      </w:r>
      <w:r w:rsidR="00F84520" w:rsidRPr="00716ECF">
        <w:rPr>
          <w:rFonts w:asciiTheme="minorHAnsi" w:hAnsiTheme="minorHAnsi" w:cs="Open Sans"/>
          <w:i/>
          <w:iCs/>
          <w:color w:val="auto"/>
          <w:spacing w:val="0"/>
          <w:sz w:val="22"/>
          <w:szCs w:val="22"/>
        </w:rPr>
        <w:t>den EVTZ</w:t>
      </w:r>
      <w:r w:rsidRPr="00716ECF">
        <w:rPr>
          <w:rFonts w:asciiTheme="minorHAnsi" w:hAnsiTheme="minorHAnsi" w:cs="Open Sans"/>
          <w:i/>
          <w:iCs/>
          <w:color w:val="auto"/>
          <w:spacing w:val="0"/>
          <w:sz w:val="22"/>
          <w:szCs w:val="22"/>
        </w:rPr>
        <w:t xml:space="preserve"> Euregio Maas-Rhein, verantwortliche Organisation für </w:t>
      </w:r>
      <w:r w:rsidR="00F84520" w:rsidRPr="00716ECF">
        <w:rPr>
          <w:rFonts w:asciiTheme="minorHAnsi" w:hAnsiTheme="minorHAnsi" w:cs="Open Sans"/>
          <w:i/>
          <w:iCs/>
          <w:color w:val="auto"/>
          <w:spacing w:val="0"/>
          <w:sz w:val="22"/>
          <w:szCs w:val="22"/>
        </w:rPr>
        <w:t xml:space="preserve">den Small Project Fund „People </w:t>
      </w:r>
      <w:proofErr w:type="spellStart"/>
      <w:r w:rsidR="00F84520" w:rsidRPr="00716ECF">
        <w:rPr>
          <w:rFonts w:asciiTheme="minorHAnsi" w:hAnsiTheme="minorHAnsi" w:cs="Open Sans"/>
          <w:i/>
          <w:iCs/>
          <w:color w:val="auto"/>
          <w:spacing w:val="0"/>
          <w:sz w:val="22"/>
          <w:szCs w:val="22"/>
        </w:rPr>
        <w:t>to</w:t>
      </w:r>
      <w:proofErr w:type="spellEnd"/>
      <w:r w:rsidR="00F84520" w:rsidRPr="00716ECF">
        <w:rPr>
          <w:rFonts w:asciiTheme="minorHAnsi" w:hAnsiTheme="minorHAnsi" w:cs="Open Sans"/>
          <w:i/>
          <w:iCs/>
          <w:color w:val="auto"/>
          <w:spacing w:val="0"/>
          <w:sz w:val="22"/>
          <w:szCs w:val="22"/>
        </w:rPr>
        <w:t xml:space="preserve"> People“ Interreg Maas-Rhein (NL-BE-DE)</w:t>
      </w:r>
      <w:r w:rsidRPr="00716ECF">
        <w:rPr>
          <w:rFonts w:asciiTheme="minorHAnsi" w:hAnsiTheme="minorHAnsi" w:cs="Open Sans"/>
          <w:i/>
          <w:iCs/>
          <w:color w:val="auto"/>
          <w:spacing w:val="0"/>
          <w:sz w:val="22"/>
          <w:szCs w:val="22"/>
        </w:rPr>
        <w:t>, zurückgezahlt werden.</w:t>
      </w:r>
    </w:p>
    <w:p w14:paraId="144632D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418C4BB" w14:textId="0A96BAAE"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alle Akten und Belege im Zusammenhang mit diesem Förderprojekt als Originalunterlagen, als beglaubigte Kopie des Originals oder auf allgemein anerkannten Datenträgern (bis zu dem in der Förderzusage angegebenen Zeitpunkt) aufzubewahren und jede technische, Verwaltungs- oder Finanzkontrolle von Belegen und/oder vor Ort durch jede vom </w:t>
      </w:r>
      <w:r w:rsidR="00EC1141">
        <w:rPr>
          <w:rFonts w:asciiTheme="minorHAnsi" w:hAnsiTheme="minorHAnsi" w:cs="Open Sans"/>
          <w:color w:val="auto"/>
          <w:spacing w:val="0"/>
          <w:sz w:val="22"/>
          <w:szCs w:val="22"/>
        </w:rPr>
        <w:t xml:space="preserve">SPF-Management des </w:t>
      </w:r>
      <w:r w:rsidR="007667A2">
        <w:rPr>
          <w:rFonts w:asciiTheme="minorHAnsi" w:hAnsiTheme="minorHAnsi" w:cs="Open Sans"/>
          <w:color w:val="auto"/>
          <w:spacing w:val="0"/>
          <w:sz w:val="22"/>
          <w:szCs w:val="22"/>
        </w:rPr>
        <w:t xml:space="preserve">Verwaltungsbüros des </w:t>
      </w:r>
      <w:r w:rsidR="00EC1141">
        <w:rPr>
          <w:rFonts w:asciiTheme="minorHAnsi" w:hAnsiTheme="minorHAnsi" w:cs="Open Sans"/>
          <w:color w:val="auto"/>
          <w:spacing w:val="0"/>
          <w:sz w:val="22"/>
          <w:szCs w:val="22"/>
        </w:rPr>
        <w:t>EVTZ EMR</w:t>
      </w:r>
      <w:r w:rsidRPr="0078183C">
        <w:rPr>
          <w:rFonts w:asciiTheme="minorHAnsi" w:hAnsiTheme="minorHAnsi" w:cs="Open Sans"/>
          <w:color w:val="auto"/>
          <w:spacing w:val="0"/>
          <w:sz w:val="22"/>
          <w:szCs w:val="22"/>
        </w:rPr>
        <w:t xml:space="preserve"> bzw. </w:t>
      </w:r>
      <w:r w:rsidR="00EC1141">
        <w:rPr>
          <w:rFonts w:asciiTheme="minorHAnsi" w:hAnsiTheme="minorHAnsi" w:cs="Open Sans"/>
          <w:color w:val="auto"/>
          <w:spacing w:val="0"/>
          <w:sz w:val="22"/>
          <w:szCs w:val="22"/>
        </w:rPr>
        <w:t xml:space="preserve">vom </w:t>
      </w:r>
      <w:r w:rsidRPr="0078183C">
        <w:rPr>
          <w:rFonts w:asciiTheme="minorHAnsi" w:hAnsiTheme="minorHAnsi" w:cs="Open Sans"/>
          <w:color w:val="auto"/>
          <w:spacing w:val="0"/>
          <w:sz w:val="22"/>
          <w:szCs w:val="22"/>
        </w:rPr>
        <w:t>Kooperationsprogramm Interreg M</w:t>
      </w:r>
      <w:r w:rsidR="00EC1141">
        <w:rPr>
          <w:rFonts w:asciiTheme="minorHAnsi" w:hAnsiTheme="minorHAnsi" w:cs="Open Sans"/>
          <w:color w:val="auto"/>
          <w:spacing w:val="0"/>
          <w:sz w:val="22"/>
          <w:szCs w:val="22"/>
        </w:rPr>
        <w:t>aas-</w:t>
      </w:r>
      <w:r w:rsidRPr="0078183C">
        <w:rPr>
          <w:rFonts w:asciiTheme="minorHAnsi" w:hAnsiTheme="minorHAnsi" w:cs="Open Sans"/>
          <w:color w:val="auto"/>
          <w:spacing w:val="0"/>
          <w:sz w:val="22"/>
          <w:szCs w:val="22"/>
        </w:rPr>
        <w:t>R</w:t>
      </w:r>
      <w:r w:rsidR="00EC1141">
        <w:rPr>
          <w:rFonts w:asciiTheme="minorHAnsi" w:hAnsiTheme="minorHAnsi" w:cs="Open Sans"/>
          <w:color w:val="auto"/>
          <w:spacing w:val="0"/>
          <w:sz w:val="22"/>
          <w:szCs w:val="22"/>
        </w:rPr>
        <w:t>hein (NL-BE-DE)</w:t>
      </w:r>
      <w:r w:rsidRPr="0078183C">
        <w:rPr>
          <w:rFonts w:asciiTheme="minorHAnsi" w:hAnsiTheme="minorHAnsi" w:cs="Open Sans"/>
          <w:color w:val="auto"/>
          <w:spacing w:val="0"/>
          <w:sz w:val="22"/>
          <w:szCs w:val="22"/>
        </w:rPr>
        <w:t xml:space="preserve"> ordnungsgemäß beauftragte Behörde zu akzeptieren.</w:t>
      </w:r>
    </w:p>
    <w:p w14:paraId="25403258" w14:textId="77777777" w:rsidR="001814D5" w:rsidRPr="0078183C" w:rsidRDefault="001814D5" w:rsidP="001814D5">
      <w:pPr>
        <w:pStyle w:val="Arnold"/>
        <w:tabs>
          <w:tab w:val="right" w:pos="9070"/>
        </w:tabs>
        <w:spacing w:line="240" w:lineRule="auto"/>
        <w:rPr>
          <w:rFonts w:asciiTheme="minorHAnsi" w:hAnsiTheme="minorHAnsi" w:cs="Open Sans"/>
          <w:color w:val="auto"/>
          <w:spacing w:val="0"/>
          <w:sz w:val="8"/>
          <w:szCs w:val="8"/>
        </w:rPr>
      </w:pPr>
    </w:p>
    <w:p w14:paraId="2AD82FD7"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Pr="0078183C">
        <w:rPr>
          <w:rFonts w:asciiTheme="minorHAnsi" w:hAnsiTheme="minorHAnsi" w:cs="Open Sans"/>
          <w:i/>
          <w:iCs/>
          <w:color w:val="auto"/>
          <w:spacing w:val="0"/>
          <w:sz w:val="22"/>
          <w:szCs w:val="22"/>
        </w:rPr>
        <w:t>(interne, nationale, europäische und programmspezifische Vorschriften, sofern vorhanden)</w:t>
      </w:r>
      <w:r w:rsidRPr="0078183C">
        <w:rPr>
          <w:rFonts w:asciiTheme="minorHAnsi" w:hAnsiTheme="minorHAnsi" w:cs="Arial"/>
          <w:i/>
          <w:iCs/>
          <w:color w:val="0070C0"/>
          <w:sz w:val="22"/>
          <w:szCs w:val="22"/>
        </w:rPr>
        <w:t xml:space="preserve"> </w:t>
      </w:r>
      <w:r w:rsidRPr="0078183C">
        <w:rPr>
          <w:rFonts w:asciiTheme="minorHAnsi" w:hAnsiTheme="minorHAnsi" w:cs="Open Sans"/>
          <w:color w:val="auto"/>
          <w:spacing w:val="0"/>
          <w:sz w:val="22"/>
          <w:szCs w:val="22"/>
        </w:rPr>
        <w:t>zu verwalten.</w:t>
      </w:r>
    </w:p>
    <w:p w14:paraId="42B004BA"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75B22131" w14:textId="538453E4"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Informations- und Publizitätsvorschriften der EU bezüglich der EU-Förderung gemäß dem Handbuch </w:t>
      </w:r>
      <w:r w:rsidR="00966E18">
        <w:rPr>
          <w:rFonts w:asciiTheme="minorHAnsi" w:hAnsiTheme="minorHAnsi" w:cs="Open Sans"/>
          <w:color w:val="auto"/>
          <w:spacing w:val="0"/>
          <w:sz w:val="22"/>
          <w:szCs w:val="22"/>
        </w:rPr>
        <w:t>„</w:t>
      </w:r>
      <w:r w:rsidRPr="0078183C">
        <w:rPr>
          <w:rFonts w:asciiTheme="minorHAnsi" w:hAnsiTheme="minorHAnsi" w:cs="Open Sans"/>
          <w:color w:val="auto"/>
          <w:spacing w:val="0"/>
          <w:sz w:val="22"/>
          <w:szCs w:val="22"/>
        </w:rPr>
        <w:t xml:space="preserve">Kommunikation </w:t>
      </w:r>
      <w:r w:rsidR="00966E18">
        <w:rPr>
          <w:rFonts w:asciiTheme="minorHAnsi" w:hAnsiTheme="minorHAnsi" w:cs="Open Sans"/>
          <w:color w:val="auto"/>
          <w:spacing w:val="0"/>
          <w:sz w:val="22"/>
          <w:szCs w:val="22"/>
        </w:rPr>
        <w:t>im Small Project Fund“</w:t>
      </w:r>
      <w:r w:rsidRPr="0078183C">
        <w:rPr>
          <w:rFonts w:asciiTheme="minorHAnsi" w:hAnsiTheme="minorHAnsi" w:cs="Open Sans"/>
          <w:color w:val="auto"/>
          <w:spacing w:val="0"/>
          <w:sz w:val="22"/>
          <w:szCs w:val="22"/>
        </w:rPr>
        <w:t xml:space="preserve"> einzuhalten.</w:t>
      </w:r>
    </w:p>
    <w:p w14:paraId="4DB05BE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01C24D37" w14:textId="27EDA610"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verpflichte mich, mich an die EU-Politik in Sachen Umwelt, nachhaltige Entwicklung</w:t>
      </w:r>
      <w:r w:rsidR="007C4EA1">
        <w:rPr>
          <w:rFonts w:asciiTheme="minorHAnsi" w:hAnsiTheme="minorHAnsi" w:cs="Open Sans"/>
          <w:color w:val="auto"/>
          <w:spacing w:val="0"/>
          <w:sz w:val="22"/>
          <w:szCs w:val="22"/>
        </w:rPr>
        <w:t xml:space="preserve">, </w:t>
      </w:r>
      <w:r w:rsidR="00731013">
        <w:rPr>
          <w:rFonts w:asciiTheme="minorHAnsi" w:hAnsiTheme="minorHAnsi" w:cs="Open Sans"/>
          <w:color w:val="auto"/>
          <w:spacing w:val="0"/>
          <w:sz w:val="22"/>
          <w:szCs w:val="22"/>
        </w:rPr>
        <w:t>Gleichh</w:t>
      </w:r>
      <w:r w:rsidR="008231C3">
        <w:rPr>
          <w:rFonts w:asciiTheme="minorHAnsi" w:hAnsiTheme="minorHAnsi" w:cs="Open Sans"/>
          <w:color w:val="auto"/>
          <w:spacing w:val="0"/>
          <w:sz w:val="22"/>
          <w:szCs w:val="22"/>
        </w:rPr>
        <w:t xml:space="preserve">altung der Geschlechter </w:t>
      </w:r>
      <w:r w:rsidR="007C4EA1">
        <w:rPr>
          <w:rFonts w:asciiTheme="minorHAnsi" w:hAnsiTheme="minorHAnsi" w:cs="Open Sans"/>
          <w:color w:val="auto"/>
          <w:spacing w:val="0"/>
          <w:sz w:val="22"/>
          <w:szCs w:val="22"/>
        </w:rPr>
        <w:t xml:space="preserve">und </w:t>
      </w:r>
      <w:r w:rsidR="00731013">
        <w:rPr>
          <w:rFonts w:asciiTheme="minorHAnsi" w:hAnsiTheme="minorHAnsi" w:cs="Open Sans"/>
          <w:color w:val="auto"/>
          <w:spacing w:val="0"/>
          <w:sz w:val="22"/>
          <w:szCs w:val="22"/>
        </w:rPr>
        <w:t>Nicht</w:t>
      </w:r>
      <w:r w:rsidR="00662533">
        <w:rPr>
          <w:rFonts w:asciiTheme="minorHAnsi" w:hAnsiTheme="minorHAnsi" w:cs="Open Sans"/>
          <w:color w:val="auto"/>
          <w:spacing w:val="0"/>
          <w:sz w:val="22"/>
          <w:szCs w:val="22"/>
        </w:rPr>
        <w:t>-D</w:t>
      </w:r>
      <w:r w:rsidR="00731013">
        <w:rPr>
          <w:rFonts w:asciiTheme="minorHAnsi" w:hAnsiTheme="minorHAnsi" w:cs="Open Sans"/>
          <w:color w:val="auto"/>
          <w:spacing w:val="0"/>
          <w:sz w:val="22"/>
          <w:szCs w:val="22"/>
        </w:rPr>
        <w:t xml:space="preserve">iskriminierung </w:t>
      </w:r>
      <w:r w:rsidRPr="00301A14">
        <w:rPr>
          <w:rFonts w:asciiTheme="minorHAnsi" w:hAnsiTheme="minorHAnsi" w:cs="Open Sans"/>
          <w:color w:val="auto"/>
          <w:spacing w:val="0"/>
          <w:sz w:val="22"/>
          <w:szCs w:val="22"/>
        </w:rPr>
        <w:t>zu halten.</w:t>
      </w:r>
    </w:p>
    <w:p w14:paraId="1618F579"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568DE92B"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69E6C38C" w14:textId="77777777" w:rsidR="00752EBF" w:rsidRDefault="00752EBF" w:rsidP="00752EBF">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6830D975" w14:textId="77777777" w:rsidR="00752EBF" w:rsidRDefault="00752EBF" w:rsidP="00752EBF">
      <w:pPr>
        <w:pStyle w:val="Arnold"/>
        <w:spacing w:line="240" w:lineRule="auto"/>
        <w:ind w:left="567" w:hanging="708"/>
        <w:rPr>
          <w:rFonts w:asciiTheme="minorHAnsi" w:hAnsiTheme="minorHAnsi" w:cs="Open Sans"/>
          <w:color w:val="auto"/>
          <w:spacing w:val="0"/>
          <w:sz w:val="8"/>
          <w:szCs w:val="8"/>
        </w:rPr>
      </w:pPr>
    </w:p>
    <w:p w14:paraId="64DF9EC4" w14:textId="77777777" w:rsidR="00752EBF" w:rsidRPr="00752EBF" w:rsidRDefault="00752EBF" w:rsidP="00752EBF">
      <w:pPr>
        <w:pStyle w:val="Arnold"/>
        <w:spacing w:line="240" w:lineRule="auto"/>
        <w:ind w:left="567" w:hanging="708"/>
        <w:rPr>
          <w:rFonts w:asciiTheme="minorHAnsi" w:hAnsiTheme="minorHAnsi" w:cs="Open Sans"/>
          <w:color w:val="auto"/>
          <w:spacing w:val="0"/>
          <w:sz w:val="8"/>
          <w:szCs w:val="8"/>
        </w:rPr>
      </w:pPr>
    </w:p>
    <w:p w14:paraId="1D36E8AC" w14:textId="54D9AEC5"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sidR="000B7574">
        <w:rPr>
          <w:rFonts w:asciiTheme="minorHAnsi" w:hAnsiTheme="minorHAnsi" w:cs="Open Sans"/>
          <w:color w:val="auto"/>
          <w:spacing w:val="0"/>
          <w:sz w:val="22"/>
          <w:szCs w:val="22"/>
        </w:rPr>
        <w:t xml:space="preserve">Small </w:t>
      </w:r>
      <w:proofErr w:type="spellStart"/>
      <w:r w:rsidR="000B7574">
        <w:rPr>
          <w:rFonts w:asciiTheme="minorHAnsi" w:hAnsiTheme="minorHAnsi" w:cs="Open Sans"/>
          <w:color w:val="auto"/>
          <w:spacing w:val="0"/>
          <w:sz w:val="22"/>
          <w:szCs w:val="22"/>
        </w:rPr>
        <w:t>p</w:t>
      </w:r>
      <w:r w:rsidRPr="00301A14">
        <w:rPr>
          <w:rFonts w:asciiTheme="minorHAnsi" w:hAnsiTheme="minorHAnsi" w:cs="Open Sans"/>
          <w:color w:val="auto"/>
          <w:spacing w:val="0"/>
          <w:sz w:val="22"/>
          <w:szCs w:val="22"/>
        </w:rPr>
        <w:t>roje</w:t>
      </w:r>
      <w:r w:rsidR="000B7574">
        <w:rPr>
          <w:rFonts w:asciiTheme="minorHAnsi" w:hAnsiTheme="minorHAnsi" w:cs="Open Sans"/>
          <w:color w:val="auto"/>
          <w:spacing w:val="0"/>
          <w:sz w:val="22"/>
          <w:szCs w:val="22"/>
        </w:rPr>
        <w:t>c</w:t>
      </w:r>
      <w:r w:rsidRPr="00301A14">
        <w:rPr>
          <w:rFonts w:asciiTheme="minorHAnsi" w:hAnsiTheme="minorHAnsi" w:cs="Open Sans"/>
          <w:color w:val="auto"/>
          <w:spacing w:val="0"/>
          <w:sz w:val="22"/>
          <w:szCs w:val="22"/>
        </w:rPr>
        <w:t>t</w:t>
      </w:r>
      <w:proofErr w:type="spellEnd"/>
      <w:r w:rsidRPr="00301A14">
        <w:rPr>
          <w:rFonts w:asciiTheme="minorHAnsi" w:hAnsiTheme="minorHAnsi" w:cs="Open Sans"/>
          <w:color w:val="auto"/>
          <w:spacing w:val="0"/>
          <w:sz w:val="22"/>
          <w:szCs w:val="22"/>
        </w:rPr>
        <w:t xml:space="preserve"> durch ein anderes EU-finanziertes Programm finanziert wurden, werden oder werden sollen. </w:t>
      </w:r>
    </w:p>
    <w:p w14:paraId="5E88BDFD" w14:textId="71DAC2EE" w:rsidR="00752EBF" w:rsidRDefault="00752EBF">
      <w:pPr>
        <w:suppressAutoHyphens w:val="0"/>
        <w:spacing w:line="276" w:lineRule="auto"/>
        <w:rPr>
          <w:rFonts w:asciiTheme="minorHAnsi" w:eastAsia="Times New Roman" w:hAnsiTheme="minorHAnsi" w:cs="Open Sans"/>
          <w:snapToGrid w:val="0"/>
          <w:w w:val="110"/>
          <w:kern w:val="0"/>
          <w:sz w:val="8"/>
          <w:szCs w:val="8"/>
          <w:lang w:eastAsia="fr-FR"/>
        </w:rPr>
      </w:pPr>
      <w:r>
        <w:rPr>
          <w:rFonts w:asciiTheme="minorHAnsi" w:hAnsiTheme="minorHAnsi" w:cs="Open Sans"/>
          <w:sz w:val="8"/>
          <w:szCs w:val="8"/>
        </w:rPr>
        <w:br w:type="page"/>
      </w:r>
    </w:p>
    <w:p w14:paraId="365D88D1" w14:textId="77777777" w:rsidR="001814D5" w:rsidRPr="0078183C" w:rsidRDefault="001814D5" w:rsidP="00752EBF">
      <w:pPr>
        <w:pStyle w:val="Arnold"/>
        <w:spacing w:line="240" w:lineRule="auto"/>
        <w:rPr>
          <w:rFonts w:asciiTheme="minorHAnsi" w:hAnsiTheme="minorHAnsi" w:cs="Open Sans"/>
          <w:color w:val="auto"/>
          <w:spacing w:val="0"/>
          <w:sz w:val="8"/>
          <w:szCs w:val="8"/>
        </w:rPr>
      </w:pPr>
    </w:p>
    <w:p w14:paraId="3D569AA9"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3E780BFA"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1E7053B5"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78183C">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648111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25C433AA" w14:textId="77777777" w:rsidR="001814D5" w:rsidRPr="0078183C" w:rsidRDefault="001814D5" w:rsidP="00944399">
      <w:pPr>
        <w:pStyle w:val="Arnold"/>
        <w:numPr>
          <w:ilvl w:val="0"/>
          <w:numId w:val="1"/>
        </w:numPr>
        <w:spacing w:line="240" w:lineRule="auto"/>
        <w:ind w:left="567" w:hanging="567"/>
        <w:rPr>
          <w:rFonts w:asciiTheme="minorHAnsi" w:hAnsiTheme="minorHAnsi"/>
          <w:sz w:val="22"/>
          <w:szCs w:val="22"/>
          <w:lang w:eastAsia="nl-NL"/>
        </w:rPr>
      </w:pPr>
      <w:r w:rsidRPr="0078183C">
        <w:rPr>
          <w:rFonts w:asciiTheme="minorHAnsi" w:hAnsiTheme="minorHAnsi" w:cs="Open Sans"/>
          <w:color w:val="auto"/>
          <w:spacing w:val="0"/>
          <w:sz w:val="22"/>
          <w:szCs w:val="22"/>
        </w:rPr>
        <w:t>Ich bescheinige hiermit das steuer- und sozialrechtlich ordnungsgemäße Verhalten der von mir vertretenen Einrichtung.</w:t>
      </w:r>
    </w:p>
    <w:p w14:paraId="72FEBCD9"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319FC499" w14:textId="2D11980D"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habe die Datenschutzerklärung </w:t>
      </w:r>
      <w:r w:rsidR="0058488D">
        <w:rPr>
          <w:rFonts w:asciiTheme="minorHAnsi" w:hAnsiTheme="minorHAnsi" w:cs="Open Sans"/>
          <w:color w:val="auto"/>
          <w:spacing w:val="0"/>
          <w:sz w:val="22"/>
          <w:szCs w:val="22"/>
        </w:rPr>
        <w:t>des EVTZ</w:t>
      </w:r>
      <w:r w:rsidR="0058488D"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zur Kenntnis genommen und erkläre ich mich mit der Verarbeitung, Erfassung und Speicherung meiner personenbezogenen Daten durch </w:t>
      </w:r>
      <w:r w:rsidR="00CD211A">
        <w:rPr>
          <w:rFonts w:asciiTheme="minorHAnsi" w:hAnsiTheme="minorHAnsi" w:cs="Open Sans"/>
          <w:color w:val="auto"/>
          <w:spacing w:val="0"/>
          <w:sz w:val="22"/>
          <w:szCs w:val="22"/>
        </w:rPr>
        <w:t>den EVTZ</w:t>
      </w:r>
      <w:r w:rsidR="00CD211A"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und ihre Partnerregionen im Rahmen </w:t>
      </w:r>
      <w:r w:rsidR="00AA249E">
        <w:rPr>
          <w:rFonts w:asciiTheme="minorHAnsi" w:hAnsiTheme="minorHAnsi" w:cs="Open Sans"/>
          <w:color w:val="auto"/>
          <w:spacing w:val="0"/>
          <w:sz w:val="22"/>
          <w:szCs w:val="22"/>
        </w:rPr>
        <w:t xml:space="preserve">der Small </w:t>
      </w:r>
      <w:proofErr w:type="spellStart"/>
      <w:r w:rsidR="00AA249E">
        <w:rPr>
          <w:rFonts w:asciiTheme="minorHAnsi" w:hAnsiTheme="minorHAnsi" w:cs="Open Sans"/>
          <w:color w:val="auto"/>
          <w:spacing w:val="0"/>
          <w:sz w:val="22"/>
          <w:szCs w:val="22"/>
        </w:rPr>
        <w:t>projects</w:t>
      </w:r>
      <w:proofErr w:type="spellEnd"/>
      <w:r w:rsidR="00AA249E">
        <w:rPr>
          <w:rFonts w:asciiTheme="minorHAnsi" w:hAnsiTheme="minorHAnsi" w:cs="Open Sans"/>
          <w:color w:val="auto"/>
          <w:spacing w:val="0"/>
          <w:sz w:val="22"/>
          <w:szCs w:val="22"/>
        </w:rPr>
        <w:t xml:space="preserve"> „MAXI“</w:t>
      </w:r>
      <w:r w:rsidRPr="0078183C">
        <w:rPr>
          <w:rFonts w:asciiTheme="minorHAnsi" w:hAnsiTheme="minorHAnsi" w:cs="Open Sans"/>
          <w:color w:val="auto"/>
          <w:spacing w:val="0"/>
          <w:sz w:val="22"/>
          <w:szCs w:val="22"/>
        </w:rPr>
        <w:t xml:space="preserve"> einverstanden.</w:t>
      </w:r>
    </w:p>
    <w:p w14:paraId="5945ED7C"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6AB487F5" w14:textId="77777777"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bookmarkStart w:id="1" w:name="_Hlk531938241"/>
      <w:r w:rsidRPr="0078183C">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1"/>
    </w:p>
    <w:p w14:paraId="2AD0C102"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5893EFF"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1D428B3D" w14:textId="69C47AA1"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bzw. die Auszahlung des Förderbetrages je </w:t>
      </w:r>
      <w:r w:rsidR="002D2178">
        <w:rPr>
          <w:rFonts w:asciiTheme="minorHAnsi" w:hAnsiTheme="minorHAnsi" w:cs="Open Sans"/>
          <w:color w:val="auto"/>
          <w:spacing w:val="0"/>
          <w:sz w:val="22"/>
          <w:szCs w:val="22"/>
        </w:rPr>
        <w:t>Milestone</w:t>
      </w:r>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gefährdet werden.</w:t>
      </w:r>
    </w:p>
    <w:p w14:paraId="1CE46B65"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01F8B911" w14:textId="31A1607C"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projects</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ist im Fall von Unregelmäßigkeiten oder eines Betrugs für die von ihm angegebenen Gesamtkosten verantwortlich. Etwaige Schäden oder Kosten werden beim betreffenden Partner eingefordert.</w:t>
      </w:r>
    </w:p>
    <w:p w14:paraId="3DE07D92" w14:textId="77777777" w:rsidR="001814D5" w:rsidRDefault="001814D5" w:rsidP="001814D5">
      <w:pPr>
        <w:pStyle w:val="Arnold"/>
        <w:spacing w:line="240" w:lineRule="auto"/>
        <w:rPr>
          <w:rFonts w:asciiTheme="minorHAnsi" w:hAnsiTheme="minorHAnsi" w:cs="Open Sans"/>
          <w:color w:val="auto"/>
          <w:spacing w:val="0"/>
          <w:sz w:val="8"/>
          <w:szCs w:val="8"/>
        </w:rPr>
      </w:pPr>
    </w:p>
    <w:p w14:paraId="5F9F42A4" w14:textId="77777777" w:rsidR="002F73C7" w:rsidRDefault="002F73C7" w:rsidP="001814D5">
      <w:pPr>
        <w:pStyle w:val="Arnold"/>
        <w:spacing w:line="240" w:lineRule="auto"/>
        <w:rPr>
          <w:rFonts w:asciiTheme="minorHAnsi" w:hAnsiTheme="minorHAnsi" w:cs="Open Sans"/>
          <w:color w:val="auto"/>
          <w:spacing w:val="0"/>
          <w:sz w:val="8"/>
          <w:szCs w:val="8"/>
        </w:rPr>
      </w:pPr>
    </w:p>
    <w:p w14:paraId="220A6BFE" w14:textId="77777777" w:rsidR="002F73C7" w:rsidRDefault="002F73C7" w:rsidP="001814D5">
      <w:pPr>
        <w:pStyle w:val="Arnold"/>
        <w:spacing w:line="240" w:lineRule="auto"/>
        <w:rPr>
          <w:rFonts w:asciiTheme="minorHAnsi" w:hAnsiTheme="minorHAnsi" w:cs="Open Sans"/>
          <w:color w:val="auto"/>
          <w:spacing w:val="0"/>
          <w:sz w:val="8"/>
          <w:szCs w:val="8"/>
        </w:rPr>
      </w:pPr>
    </w:p>
    <w:p w14:paraId="26A8BB48" w14:textId="77777777" w:rsidR="002F73C7" w:rsidRDefault="002F73C7" w:rsidP="001814D5">
      <w:pPr>
        <w:pStyle w:val="Arnold"/>
        <w:spacing w:line="240" w:lineRule="auto"/>
        <w:rPr>
          <w:rFonts w:asciiTheme="minorHAnsi" w:hAnsiTheme="minorHAnsi" w:cs="Open Sans"/>
          <w:color w:val="auto"/>
          <w:spacing w:val="0"/>
          <w:sz w:val="8"/>
          <w:szCs w:val="8"/>
        </w:rPr>
      </w:pPr>
    </w:p>
    <w:p w14:paraId="339F20EC" w14:textId="77777777" w:rsidR="002F73C7" w:rsidRDefault="002F73C7" w:rsidP="001814D5">
      <w:pPr>
        <w:pStyle w:val="Arnold"/>
        <w:spacing w:line="240" w:lineRule="auto"/>
        <w:rPr>
          <w:rFonts w:asciiTheme="minorHAnsi" w:hAnsiTheme="minorHAnsi" w:cs="Open Sans"/>
          <w:color w:val="auto"/>
          <w:spacing w:val="0"/>
          <w:sz w:val="8"/>
          <w:szCs w:val="8"/>
        </w:rPr>
      </w:pPr>
    </w:p>
    <w:p w14:paraId="390F566F" w14:textId="77777777" w:rsidR="002F73C7" w:rsidRDefault="002F73C7" w:rsidP="001814D5">
      <w:pPr>
        <w:pStyle w:val="Arnold"/>
        <w:spacing w:line="240" w:lineRule="auto"/>
        <w:rPr>
          <w:rFonts w:asciiTheme="minorHAnsi" w:hAnsiTheme="minorHAnsi" w:cs="Open Sans"/>
          <w:color w:val="auto"/>
          <w:spacing w:val="0"/>
          <w:sz w:val="8"/>
          <w:szCs w:val="8"/>
        </w:rPr>
      </w:pPr>
    </w:p>
    <w:p w14:paraId="727CCC38" w14:textId="77777777" w:rsidR="002F73C7" w:rsidRDefault="002F73C7" w:rsidP="001814D5">
      <w:pPr>
        <w:pStyle w:val="Arnold"/>
        <w:spacing w:line="240" w:lineRule="auto"/>
        <w:rPr>
          <w:rFonts w:asciiTheme="minorHAnsi" w:hAnsiTheme="minorHAnsi" w:cs="Open Sans"/>
          <w:color w:val="auto"/>
          <w:spacing w:val="0"/>
          <w:sz w:val="8"/>
          <w:szCs w:val="8"/>
        </w:rPr>
      </w:pPr>
    </w:p>
    <w:p w14:paraId="78E2F67A" w14:textId="77777777" w:rsidR="002F73C7" w:rsidRDefault="002F73C7" w:rsidP="001814D5">
      <w:pPr>
        <w:pStyle w:val="Arnold"/>
        <w:spacing w:line="240" w:lineRule="auto"/>
        <w:rPr>
          <w:rFonts w:asciiTheme="minorHAnsi" w:hAnsiTheme="minorHAnsi" w:cs="Open Sans"/>
          <w:color w:val="auto"/>
          <w:spacing w:val="0"/>
          <w:sz w:val="8"/>
          <w:szCs w:val="8"/>
        </w:rPr>
      </w:pPr>
    </w:p>
    <w:p w14:paraId="770EB3E8" w14:textId="77777777" w:rsidR="002F73C7" w:rsidRDefault="002F73C7" w:rsidP="001814D5">
      <w:pPr>
        <w:pStyle w:val="Arnold"/>
        <w:spacing w:line="240" w:lineRule="auto"/>
        <w:rPr>
          <w:rFonts w:asciiTheme="minorHAnsi" w:hAnsiTheme="minorHAnsi" w:cs="Open Sans"/>
          <w:color w:val="auto"/>
          <w:spacing w:val="0"/>
          <w:sz w:val="8"/>
          <w:szCs w:val="8"/>
        </w:rPr>
      </w:pPr>
    </w:p>
    <w:p w14:paraId="0C8EDC1D" w14:textId="77777777" w:rsidR="002F73C7" w:rsidRPr="0078183C" w:rsidRDefault="002F73C7" w:rsidP="001814D5">
      <w:pPr>
        <w:pStyle w:val="Arnold"/>
        <w:spacing w:line="240" w:lineRule="auto"/>
        <w:rPr>
          <w:rFonts w:asciiTheme="minorHAnsi" w:hAnsiTheme="minorHAnsi" w:cs="Open Sans"/>
          <w:color w:val="auto"/>
          <w:spacing w:val="0"/>
          <w:sz w:val="8"/>
          <w:szCs w:val="8"/>
        </w:rPr>
      </w:pPr>
    </w:p>
    <w:p w14:paraId="683E0CF3" w14:textId="0C499C9B"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Name und Vorname des gesetzlichen Vertreters</w:t>
      </w:r>
      <w:r w:rsidRPr="0078183C">
        <w:rPr>
          <w:rFonts w:asciiTheme="minorHAnsi" w:hAnsiTheme="minorHAnsi" w:cs="Open Sans"/>
          <w:color w:val="auto"/>
          <w:spacing w:val="0"/>
          <w:sz w:val="22"/>
          <w:szCs w:val="22"/>
        </w:rPr>
        <w:t xml:space="preserve"> - als Leadpartner des Förderantrages „</w:t>
      </w:r>
      <w:r w:rsidRPr="0078183C">
        <w:rPr>
          <w:rFonts w:asciiTheme="minorHAnsi" w:hAnsiTheme="minorHAnsi" w:cs="Open Sans"/>
          <w:i/>
          <w:iCs/>
          <w:color w:val="auto"/>
          <w:spacing w:val="0"/>
          <w:sz w:val="22"/>
          <w:szCs w:val="22"/>
          <w:highlight w:val="lightGray"/>
        </w:rPr>
        <w:t xml:space="preserve">Name des </w:t>
      </w:r>
      <w:r w:rsidR="00C76EC3" w:rsidRPr="0078183C">
        <w:rPr>
          <w:rFonts w:asciiTheme="minorHAnsi" w:hAnsiTheme="minorHAnsi" w:cs="Open Sans"/>
          <w:i/>
          <w:iCs/>
          <w:color w:val="auto"/>
          <w:spacing w:val="0"/>
          <w:sz w:val="22"/>
          <w:szCs w:val="22"/>
          <w:highlight w:val="lightGray"/>
        </w:rPr>
        <w:t xml:space="preserve">Small </w:t>
      </w:r>
      <w:proofErr w:type="spellStart"/>
      <w:r w:rsidR="00C76EC3"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sidR="003D2FA0">
        <w:rPr>
          <w:rFonts w:asciiTheme="minorHAnsi" w:hAnsiTheme="minorHAnsi" w:cs="Open Sans"/>
          <w:color w:val="auto"/>
          <w:spacing w:val="0"/>
          <w:sz w:val="22"/>
          <w:szCs w:val="22"/>
        </w:rPr>
        <w:t xml:space="preserve"> (und </w:t>
      </w:r>
      <w:r w:rsidR="003D2FA0" w:rsidRPr="0074049B">
        <w:rPr>
          <w:rFonts w:asciiTheme="minorHAnsi" w:hAnsiTheme="minorHAnsi" w:cs="Open Sans"/>
          <w:color w:val="auto"/>
          <w:spacing w:val="0"/>
          <w:sz w:val="22"/>
          <w:szCs w:val="22"/>
        </w:rPr>
        <w:t>für die im Antragsformular angegebenen und ggf. mit der Förderzusage gefestigte</w:t>
      </w:r>
      <w:r w:rsidR="003E6EC9">
        <w:rPr>
          <w:rFonts w:asciiTheme="minorHAnsi" w:hAnsiTheme="minorHAnsi" w:cs="Open Sans"/>
          <w:color w:val="auto"/>
          <w:spacing w:val="0"/>
          <w:sz w:val="22"/>
          <w:szCs w:val="22"/>
        </w:rPr>
        <w:t>(n)</w:t>
      </w:r>
      <w:r w:rsidR="003D2FA0" w:rsidRPr="0074049B">
        <w:rPr>
          <w:rFonts w:asciiTheme="minorHAnsi" w:hAnsiTheme="minorHAnsi" w:cs="Open Sans"/>
          <w:color w:val="auto"/>
          <w:spacing w:val="0"/>
          <w:sz w:val="22"/>
          <w:szCs w:val="22"/>
        </w:rPr>
        <w:t xml:space="preserve"> Dauer</w:t>
      </w:r>
      <w:r w:rsidR="003D2FA0">
        <w:rPr>
          <w:rFonts w:asciiTheme="minorHAnsi" w:hAnsiTheme="minorHAnsi" w:cs="Open Sans"/>
          <w:color w:val="auto"/>
          <w:spacing w:val="0"/>
          <w:sz w:val="22"/>
          <w:szCs w:val="22"/>
        </w:rPr>
        <w:t>, Umsetzungsnachweise und Festbeträge je Milestone</w:t>
      </w:r>
      <w:r w:rsidR="003D2FA0"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2F83BEF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C42BB49"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5717D561"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61DFC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DD39516" w14:textId="13810DD4" w:rsidR="001814D5" w:rsidRPr="0078183C" w:rsidRDefault="001814D5" w:rsidP="001814D5">
      <w:pPr>
        <w:pStyle w:val="Arnold"/>
        <w:tabs>
          <w:tab w:val="left" w:pos="0"/>
          <w:tab w:val="left" w:pos="2694"/>
          <w:tab w:val="center" w:pos="3402"/>
          <w:tab w:val="right" w:pos="9070"/>
        </w:tabs>
        <w:spacing w:line="240" w:lineRule="auto"/>
        <w:rPr>
          <w:rFonts w:asciiTheme="minorHAnsi" w:hAnsiTheme="minorHAnsi" w:cs="Open Sans"/>
          <w:color w:val="auto"/>
          <w:spacing w:val="0"/>
          <w:sz w:val="22"/>
          <w:szCs w:val="22"/>
          <w:highlight w:val="lightGray"/>
        </w:rPr>
      </w:pPr>
      <w:r w:rsidRPr="0078183C">
        <w:rPr>
          <w:rFonts w:asciiTheme="minorHAnsi" w:hAnsiTheme="minorHAnsi" w:cs="Open Sans"/>
          <w:color w:val="auto"/>
          <w:spacing w:val="0"/>
          <w:sz w:val="22"/>
          <w:szCs w:val="22"/>
        </w:rPr>
        <w:t>Stempel</w:t>
      </w:r>
      <w:r w:rsidRPr="0078183C">
        <w:rPr>
          <w:rFonts w:asciiTheme="minorHAnsi" w:hAnsiTheme="minorHAnsi" w:cs="Open Sans"/>
          <w:color w:val="auto"/>
          <w:spacing w:val="0"/>
          <w:sz w:val="22"/>
          <w:szCs w:val="22"/>
        </w:rPr>
        <w:tab/>
        <w:t xml:space="preserve">Unterschrift </w:t>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Name, Vorname und</w:t>
      </w:r>
    </w:p>
    <w:p w14:paraId="690B501F" w14:textId="77777777" w:rsidR="001814D5" w:rsidRPr="0078183C" w:rsidRDefault="001814D5" w:rsidP="001814D5">
      <w:pPr>
        <w:pStyle w:val="Arnold"/>
        <w:tabs>
          <w:tab w:val="left" w:pos="0"/>
          <w:tab w:val="left" w:pos="2694"/>
          <w:tab w:val="center" w:pos="4536"/>
          <w:tab w:val="right" w:pos="9070"/>
        </w:tabs>
        <w:spacing w:line="240" w:lineRule="auto"/>
        <w:rPr>
          <w:rFonts w:asciiTheme="minorHAnsi" w:hAnsiTheme="minorHAnsi" w:cs="Open Sans"/>
          <w:i/>
          <w:iCs/>
          <w:color w:val="auto"/>
          <w:spacing w:val="0"/>
          <w:sz w:val="22"/>
          <w:szCs w:val="22"/>
        </w:rPr>
      </w:pP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Eigenschaft des Unterzeichners</w:t>
      </w:r>
    </w:p>
    <w:p w14:paraId="720D9B16"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F03956E"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178848F2"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6263374A" w14:textId="77777777" w:rsidR="001814D5" w:rsidRDefault="001814D5" w:rsidP="001814D5">
      <w:pPr>
        <w:pStyle w:val="Arnold"/>
        <w:spacing w:line="240" w:lineRule="auto"/>
        <w:rPr>
          <w:rFonts w:asciiTheme="minorHAnsi" w:hAnsiTheme="minorHAnsi" w:cs="Open Sans"/>
          <w:color w:val="auto"/>
          <w:spacing w:val="0"/>
          <w:sz w:val="21"/>
          <w:szCs w:val="21"/>
        </w:rPr>
      </w:pPr>
    </w:p>
    <w:p w14:paraId="45E482F9" w14:textId="77777777" w:rsidR="003F12B5" w:rsidRDefault="003F12B5" w:rsidP="001814D5">
      <w:pPr>
        <w:pStyle w:val="Arnold"/>
        <w:spacing w:line="240" w:lineRule="auto"/>
        <w:rPr>
          <w:rFonts w:asciiTheme="minorHAnsi" w:hAnsiTheme="minorHAnsi" w:cs="Open Sans"/>
          <w:color w:val="auto"/>
          <w:spacing w:val="0"/>
          <w:sz w:val="21"/>
          <w:szCs w:val="21"/>
        </w:rPr>
      </w:pPr>
    </w:p>
    <w:p w14:paraId="33D88820" w14:textId="77777777" w:rsidR="003F12B5" w:rsidRDefault="003F12B5" w:rsidP="001814D5">
      <w:pPr>
        <w:pStyle w:val="Arnold"/>
        <w:spacing w:line="240" w:lineRule="auto"/>
        <w:rPr>
          <w:rFonts w:asciiTheme="minorHAnsi" w:hAnsiTheme="minorHAnsi" w:cs="Open Sans"/>
          <w:color w:val="auto"/>
          <w:spacing w:val="0"/>
          <w:sz w:val="21"/>
          <w:szCs w:val="21"/>
        </w:rPr>
      </w:pPr>
    </w:p>
    <w:p w14:paraId="2AE6549F" w14:textId="77777777" w:rsidR="003F12B5" w:rsidRPr="0078183C" w:rsidRDefault="003F12B5" w:rsidP="001814D5">
      <w:pPr>
        <w:pStyle w:val="Arnold"/>
        <w:spacing w:line="240" w:lineRule="auto"/>
        <w:rPr>
          <w:rFonts w:asciiTheme="minorHAnsi" w:hAnsiTheme="minorHAnsi" w:cs="Open Sans"/>
          <w:color w:val="auto"/>
          <w:spacing w:val="0"/>
          <w:sz w:val="21"/>
          <w:szCs w:val="21"/>
        </w:rPr>
      </w:pPr>
    </w:p>
    <w:p w14:paraId="134D07C0"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D2EF984" w14:textId="77777777" w:rsidR="001814D5" w:rsidRPr="0078183C" w:rsidRDefault="001814D5" w:rsidP="001814D5">
      <w:pPr>
        <w:pStyle w:val="Arnold"/>
        <w:tabs>
          <w:tab w:val="left" w:pos="4820"/>
        </w:tabs>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Datum: _______________________ </w:t>
      </w:r>
      <w:r w:rsidRPr="0078183C">
        <w:rPr>
          <w:rFonts w:asciiTheme="minorHAnsi" w:hAnsiTheme="minorHAnsi" w:cs="Open Sans"/>
          <w:color w:val="auto"/>
          <w:spacing w:val="0"/>
          <w:sz w:val="22"/>
          <w:szCs w:val="22"/>
        </w:rPr>
        <w:tab/>
        <w:t>Ort: _________________________</w:t>
      </w:r>
    </w:p>
    <w:p w14:paraId="1AF6E990" w14:textId="77777777" w:rsidR="001814D5" w:rsidRPr="0078183C" w:rsidRDefault="001814D5">
      <w:pPr>
        <w:rPr>
          <w:rFonts w:asciiTheme="minorHAnsi" w:hAnsiTheme="minorHAnsi"/>
          <w:lang w:val="fr-BE"/>
        </w:rPr>
      </w:pPr>
    </w:p>
    <w:sectPr w:rsidR="001814D5" w:rsidRPr="0078183C">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86603" w14:textId="77777777" w:rsidR="00583264" w:rsidRDefault="00583264">
      <w:pPr>
        <w:spacing w:after="0" w:line="240" w:lineRule="auto"/>
      </w:pPr>
      <w:r>
        <w:separator/>
      </w:r>
    </w:p>
  </w:endnote>
  <w:endnote w:type="continuationSeparator" w:id="0">
    <w:p w14:paraId="261B5DAC" w14:textId="77777777" w:rsidR="00583264" w:rsidRDefault="0058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24CAEA44"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2024-</w:t>
    </w:r>
    <w:r w:rsidR="008C77B0">
      <w:rPr>
        <w:rFonts w:ascii="Aptos Display" w:hAnsi="Aptos Display"/>
        <w:sz w:val="16"/>
        <w:szCs w:val="16"/>
        <w:lang w:val="en-US"/>
      </w:rPr>
      <w:t>11-20</w:t>
    </w:r>
    <w:r>
      <w:rPr>
        <w:sz w:val="18"/>
        <w:szCs w:val="18"/>
      </w:rPr>
      <w:tab/>
    </w:r>
    <w:r w:rsidR="008C77B0">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8C77B0">
      <w:rPr>
        <w:sz w:val="18"/>
        <w:szCs w:val="18"/>
      </w:rPr>
      <w:t>/</w:t>
    </w:r>
    <w:r w:rsidR="00F63148">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D4EC7" w14:textId="77777777" w:rsidR="00583264" w:rsidRDefault="00583264">
      <w:pPr>
        <w:spacing w:after="0" w:line="240" w:lineRule="auto"/>
      </w:pPr>
      <w:r>
        <w:rPr>
          <w:color w:val="000000"/>
        </w:rPr>
        <w:separator/>
      </w:r>
    </w:p>
  </w:footnote>
  <w:footnote w:type="continuationSeparator" w:id="0">
    <w:p w14:paraId="72FFC426" w14:textId="77777777" w:rsidR="00583264" w:rsidRDefault="00583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05A45D5" w:rsidR="009F3919" w:rsidRPr="001814D5" w:rsidRDefault="00374C17">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71A8508C" wp14:editId="41151B68">
          <wp:simplePos x="0" y="0"/>
          <wp:positionH relativeFrom="margin">
            <wp:posOffset>4640239</wp:posOffset>
          </wp:positionH>
          <wp:positionV relativeFrom="paragraph">
            <wp:posOffset>-130288</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57318CE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2" w:name="_Hlk179959643"/>
    <w:r w:rsidR="009F3919">
      <w:rPr>
        <w:rFonts w:ascii="Aptos Display" w:hAnsi="Aptos Display"/>
        <w:b/>
        <w:bCs/>
        <w:color w:val="215E99"/>
        <w:sz w:val="36"/>
        <w:szCs w:val="36"/>
        <w:lang w:val="en-US"/>
      </w:rPr>
      <w:t>SPF “People to People”</w:t>
    </w:r>
    <w:r w:rsidRPr="00CB4F0E">
      <w:rPr>
        <w:noProof/>
        <w:sz w:val="8"/>
        <w:szCs w:val="8"/>
        <w:lang w:val="en-US"/>
      </w:rPr>
      <w:t xml:space="preserve"> </w:t>
    </w:r>
  </w:p>
  <w:p w14:paraId="0FAF7F2B" w14:textId="3C83A23C"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Small project “</w:t>
    </w:r>
    <w:proofErr w:type="gramStart"/>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proofErr w:type="gramEnd"/>
  </w:p>
  <w:bookmarkEnd w:id="2"/>
  <w:p w14:paraId="0FAF7F2C" w14:textId="0A9F8556"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78183C">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65A24554"/>
    <w:multiLevelType w:val="hybridMultilevel"/>
    <w:tmpl w:val="CAA6F552"/>
    <w:lvl w:ilvl="0" w:tplc="0413000F">
      <w:start w:val="1"/>
      <w:numFmt w:val="decimal"/>
      <w:lvlText w:val="%1."/>
      <w:lvlJc w:val="left"/>
      <w:pPr>
        <w:tabs>
          <w:tab w:val="num" w:pos="720"/>
        </w:tabs>
        <w:ind w:left="720" w:hanging="360"/>
      </w:pPr>
      <w:rPr>
        <w:rFonts w:hint="default"/>
      </w:rPr>
    </w:lvl>
    <w:lvl w:ilvl="1" w:tplc="EACE7064">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778765177">
    <w:abstractNumId w:val="0"/>
  </w:num>
  <w:num w:numId="2" w16cid:durableId="16768831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Fickers">
    <w15:presenceInfo w15:providerId="AD" w15:userId="S::SonjaFickers@euregio-mr.eu::3eb89b56-7c61-40b9-b74d-ae0f9c811a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55BB"/>
    <w:rsid w:val="00027793"/>
    <w:rsid w:val="0005067D"/>
    <w:rsid w:val="00064362"/>
    <w:rsid w:val="00082CE6"/>
    <w:rsid w:val="000A4A1C"/>
    <w:rsid w:val="000B126A"/>
    <w:rsid w:val="000B7574"/>
    <w:rsid w:val="000D4459"/>
    <w:rsid w:val="000E2FCB"/>
    <w:rsid w:val="000F0433"/>
    <w:rsid w:val="001814D5"/>
    <w:rsid w:val="002C421A"/>
    <w:rsid w:val="002D2178"/>
    <w:rsid w:val="002E6F29"/>
    <w:rsid w:val="002F4BB3"/>
    <w:rsid w:val="002F73C7"/>
    <w:rsid w:val="00301A14"/>
    <w:rsid w:val="003041D3"/>
    <w:rsid w:val="00307409"/>
    <w:rsid w:val="00317EF8"/>
    <w:rsid w:val="0034452E"/>
    <w:rsid w:val="00374C17"/>
    <w:rsid w:val="00377F60"/>
    <w:rsid w:val="003C0D09"/>
    <w:rsid w:val="003D2FA0"/>
    <w:rsid w:val="003D5632"/>
    <w:rsid w:val="003E6EC9"/>
    <w:rsid w:val="003F12B5"/>
    <w:rsid w:val="00477947"/>
    <w:rsid w:val="0048177C"/>
    <w:rsid w:val="004938D2"/>
    <w:rsid w:val="004D02B5"/>
    <w:rsid w:val="005515F8"/>
    <w:rsid w:val="00561ADE"/>
    <w:rsid w:val="00583264"/>
    <w:rsid w:val="0058488D"/>
    <w:rsid w:val="00586430"/>
    <w:rsid w:val="005918B3"/>
    <w:rsid w:val="005D49D9"/>
    <w:rsid w:val="005D4B6A"/>
    <w:rsid w:val="005E748B"/>
    <w:rsid w:val="005F01DF"/>
    <w:rsid w:val="00630033"/>
    <w:rsid w:val="00662533"/>
    <w:rsid w:val="006C273C"/>
    <w:rsid w:val="006D1A6A"/>
    <w:rsid w:val="00716ECF"/>
    <w:rsid w:val="007212C6"/>
    <w:rsid w:val="00731013"/>
    <w:rsid w:val="00752EBF"/>
    <w:rsid w:val="007667A2"/>
    <w:rsid w:val="0078183C"/>
    <w:rsid w:val="00787B7C"/>
    <w:rsid w:val="007C4EA1"/>
    <w:rsid w:val="00800554"/>
    <w:rsid w:val="008231C3"/>
    <w:rsid w:val="008607FD"/>
    <w:rsid w:val="00896BAF"/>
    <w:rsid w:val="008C77B0"/>
    <w:rsid w:val="008D70A3"/>
    <w:rsid w:val="008E7AEA"/>
    <w:rsid w:val="008F64CA"/>
    <w:rsid w:val="00944399"/>
    <w:rsid w:val="009614BD"/>
    <w:rsid w:val="00966E18"/>
    <w:rsid w:val="00977F19"/>
    <w:rsid w:val="009B6CA3"/>
    <w:rsid w:val="009E59D0"/>
    <w:rsid w:val="009F3919"/>
    <w:rsid w:val="00A00039"/>
    <w:rsid w:val="00A16061"/>
    <w:rsid w:val="00A22601"/>
    <w:rsid w:val="00AA249E"/>
    <w:rsid w:val="00AB5CB6"/>
    <w:rsid w:val="00B00681"/>
    <w:rsid w:val="00B34C67"/>
    <w:rsid w:val="00B431E2"/>
    <w:rsid w:val="00B82A4C"/>
    <w:rsid w:val="00B84C0A"/>
    <w:rsid w:val="00B96577"/>
    <w:rsid w:val="00BE2DD7"/>
    <w:rsid w:val="00C0072C"/>
    <w:rsid w:val="00C47C1D"/>
    <w:rsid w:val="00C76EC3"/>
    <w:rsid w:val="00C9564D"/>
    <w:rsid w:val="00CB4F0E"/>
    <w:rsid w:val="00CD211A"/>
    <w:rsid w:val="00CD2595"/>
    <w:rsid w:val="00CE37A5"/>
    <w:rsid w:val="00D56D95"/>
    <w:rsid w:val="00DE13FA"/>
    <w:rsid w:val="00E20F58"/>
    <w:rsid w:val="00E219C0"/>
    <w:rsid w:val="00EB4FAD"/>
    <w:rsid w:val="00EC1141"/>
    <w:rsid w:val="00EE6FBC"/>
    <w:rsid w:val="00EF61C4"/>
    <w:rsid w:val="00F10916"/>
    <w:rsid w:val="00F63148"/>
    <w:rsid w:val="00F70876"/>
    <w:rsid w:val="00F84520"/>
    <w:rsid w:val="00FD3B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1814D5"/>
    <w:pPr>
      <w:suppressAutoHyphens w:val="0"/>
      <w:autoSpaceDN/>
      <w:spacing w:after="0" w:line="240" w:lineRule="auto"/>
      <w:jc w:val="both"/>
    </w:pPr>
    <w:rPr>
      <w:rFonts w:ascii="Times New Roman" w:eastAsia="Times New Roman" w:hAnsi="Times New Roman"/>
      <w:kern w:val="0"/>
      <w:sz w:val="24"/>
      <w:szCs w:val="24"/>
      <w:lang w:val="fr-FR" w:eastAsia="fr-FR"/>
    </w:rPr>
  </w:style>
  <w:style w:type="character" w:customStyle="1" w:styleId="TextkrperZchn">
    <w:name w:val="Textkörper Zchn"/>
    <w:basedOn w:val="Absatz-Standardschriftart"/>
    <w:link w:val="Textkrper"/>
    <w:rsid w:val="001814D5"/>
    <w:rPr>
      <w:rFonts w:ascii="Times New Roman" w:eastAsia="Times New Roman" w:hAnsi="Times New Roman"/>
      <w:kern w:val="0"/>
      <w:lang w:val="fr-FR" w:eastAsia="fr-FR"/>
    </w:rPr>
  </w:style>
  <w:style w:type="paragraph" w:customStyle="1" w:styleId="Arnold">
    <w:name w:val="Arnold"/>
    <w:basedOn w:val="Standard"/>
    <w:rsid w:val="001814D5"/>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8F64CA"/>
    <w:pPr>
      <w:autoSpaceDN/>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00F70-EDAD-4657-94E3-4BB07F8B0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6557</Characters>
  <Application>Microsoft Office Word</Application>
  <DocSecurity>0</DocSecurity>
  <Lines>54</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86</cp:revision>
  <dcterms:created xsi:type="dcterms:W3CDTF">2024-11-16T04:43:00Z</dcterms:created>
  <dcterms:modified xsi:type="dcterms:W3CDTF">2025-07-28T07:01:00Z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